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757" w:rsidRPr="00F92C80" w:rsidRDefault="00A83950">
      <w:pPr>
        <w:rPr>
          <w:rFonts w:ascii="Arial" w:hAnsi="Arial"/>
          <w:i/>
          <w:iCs/>
        </w:rPr>
      </w:pPr>
      <w:r>
        <w:rPr>
          <w:noProof/>
          <w:lang w:val="en-IE" w:eastAsia="en-IE"/>
        </w:rPr>
        <mc:AlternateContent>
          <mc:Choice Requires="wps">
            <w:drawing>
              <wp:anchor distT="0" distB="0" distL="114296" distR="114296" simplePos="0" relativeHeight="251657728" behindDoc="0" locked="0" layoutInCell="1" allowOverlap="1">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y;z-index:2516577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6" distR="114296" simplePos="0" relativeHeight="251656704" behindDoc="0" locked="0" layoutInCell="1" allowOverlap="1">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6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simplePos x="0" y="0"/>
                <wp:positionH relativeFrom="column">
                  <wp:posOffset>731520</wp:posOffset>
                </wp:positionH>
                <wp:positionV relativeFrom="paragraph">
                  <wp:posOffset>12065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5D4" w:rsidRPr="00755673" w:rsidRDefault="005835D4"/>
                          <w:p w:rsidR="005835D4" w:rsidRPr="00755673" w:rsidRDefault="005835D4">
                            <w:pPr>
                              <w:jc w:val="center"/>
                              <w:rPr>
                                <w:rFonts w:ascii="Arial" w:hAnsi="Arial" w:cs="Arial"/>
                                <w:b/>
                                <w:bCs/>
                                <w:color w:val="000000"/>
                                <w:sz w:val="36"/>
                                <w:szCs w:val="36"/>
                              </w:rPr>
                            </w:pPr>
                            <w:r w:rsidRPr="00755673">
                              <w:rPr>
                                <w:rFonts w:ascii="Arial" w:hAnsi="Arial" w:cs="Arial"/>
                                <w:b/>
                                <w:bCs/>
                                <w:color w:val="000000"/>
                                <w:sz w:val="36"/>
                                <w:szCs w:val="36"/>
                              </w:rPr>
                              <w:t>IALA Recommendation R-121</w:t>
                            </w:r>
                          </w:p>
                          <w:p w:rsidR="005835D4" w:rsidRPr="00755673" w:rsidRDefault="005835D4">
                            <w:pPr>
                              <w:jc w:val="center"/>
                              <w:rPr>
                                <w:rFonts w:ascii="Arial" w:hAnsi="Arial"/>
                                <w:b/>
                                <w:sz w:val="36"/>
                              </w:rPr>
                            </w:pPr>
                          </w:p>
                          <w:p w:rsidR="005835D4" w:rsidRPr="00755673" w:rsidRDefault="005835D4">
                            <w:pPr>
                              <w:jc w:val="center"/>
                              <w:rPr>
                                <w:rFonts w:ascii="Arial" w:hAnsi="Arial"/>
                                <w:b/>
                                <w:sz w:val="36"/>
                              </w:rPr>
                            </w:pPr>
                            <w:r w:rsidRPr="00755673">
                              <w:rPr>
                                <w:rFonts w:ascii="Arial" w:hAnsi="Arial"/>
                                <w:b/>
                                <w:sz w:val="36"/>
                              </w:rPr>
                              <w:t>On</w:t>
                            </w:r>
                          </w:p>
                          <w:p w:rsidR="005835D4" w:rsidRPr="00755673" w:rsidRDefault="005835D4">
                            <w:pPr>
                              <w:jc w:val="center"/>
                              <w:rPr>
                                <w:rFonts w:ascii="Arial" w:hAnsi="Arial"/>
                                <w:b/>
                                <w:sz w:val="48"/>
                              </w:rPr>
                            </w:pPr>
                          </w:p>
                          <w:p w:rsidR="005835D4" w:rsidRPr="00755673" w:rsidRDefault="005835D4">
                            <w:pPr>
                              <w:jc w:val="center"/>
                              <w:rPr>
                                <w:rFonts w:ascii="Arial" w:hAnsi="Arial"/>
                                <w:b/>
                                <w:sz w:val="36"/>
                              </w:rPr>
                            </w:pPr>
                            <w:proofErr w:type="gramStart"/>
                            <w:r w:rsidRPr="00755673">
                              <w:rPr>
                                <w:rFonts w:ascii="Arial" w:hAnsi="Arial"/>
                                <w:b/>
                                <w:sz w:val="36"/>
                              </w:rPr>
                              <w:t>the</w:t>
                            </w:r>
                            <w:proofErr w:type="gramEnd"/>
                            <w:r w:rsidRPr="00755673">
                              <w:rPr>
                                <w:rFonts w:ascii="Arial" w:hAnsi="Arial"/>
                                <w:b/>
                                <w:sz w:val="36"/>
                              </w:rPr>
                              <w:t xml:space="preserve"> Performance and Monitoring of</w:t>
                            </w:r>
                          </w:p>
                          <w:p w:rsidR="005835D4" w:rsidRPr="00755673" w:rsidRDefault="005835D4">
                            <w:pPr>
                              <w:jc w:val="center"/>
                              <w:rPr>
                                <w:rFonts w:ascii="Arial" w:hAnsi="Arial"/>
                                <w:b/>
                                <w:sz w:val="36"/>
                              </w:rPr>
                            </w:pPr>
                            <w:r w:rsidRPr="00755673">
                              <w:rPr>
                                <w:rFonts w:ascii="Arial" w:hAnsi="Arial"/>
                                <w:b/>
                                <w:sz w:val="36"/>
                              </w:rPr>
                              <w:t>DGNSS Services in the Frequency Band</w:t>
                            </w:r>
                          </w:p>
                          <w:p w:rsidR="005835D4" w:rsidRPr="00755673" w:rsidRDefault="005835D4">
                            <w:pPr>
                              <w:jc w:val="center"/>
                              <w:rPr>
                                <w:rFonts w:ascii="Arial" w:hAnsi="Arial"/>
                                <w:b/>
                                <w:sz w:val="48"/>
                              </w:rPr>
                            </w:pPr>
                            <w:r w:rsidRPr="00755673">
                              <w:rPr>
                                <w:rFonts w:ascii="Arial" w:hAnsi="Arial"/>
                                <w:b/>
                                <w:sz w:val="36"/>
                              </w:rPr>
                              <w:t>283.5 – 325 kHz</w:t>
                            </w:r>
                          </w:p>
                          <w:p w:rsidR="005835D4" w:rsidRPr="00755673" w:rsidRDefault="005835D4">
                            <w:pPr>
                              <w:jc w:val="center"/>
                              <w:rPr>
                                <w:rFonts w:ascii="Arial" w:hAnsi="Arial"/>
                                <w:b/>
                                <w:sz w:val="40"/>
                              </w:rPr>
                            </w:pPr>
                          </w:p>
                          <w:p w:rsidR="005835D4" w:rsidRPr="00755673" w:rsidRDefault="005835D4">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Draft Edition 2.0</w:t>
                            </w:r>
                          </w:p>
                          <w:p w:rsidR="005835D4" w:rsidRPr="00755673" w:rsidRDefault="005835D4">
                            <w:pPr>
                              <w:autoSpaceDE w:val="0"/>
                              <w:autoSpaceDN w:val="0"/>
                              <w:adjustRightInd w:val="0"/>
                              <w:jc w:val="center"/>
                              <w:rPr>
                                <w:rFonts w:ascii="Arial" w:hAnsi="Arial" w:cs="Arial"/>
                                <w:b/>
                                <w:bCs/>
                                <w:color w:val="000000"/>
                                <w:sz w:val="36"/>
                                <w:szCs w:val="36"/>
                              </w:rPr>
                            </w:pPr>
                          </w:p>
                          <w:p w:rsidR="005835D4" w:rsidRPr="00755673" w:rsidRDefault="005835D4">
                            <w:pPr>
                              <w:jc w:val="center"/>
                              <w:rPr>
                                <w:rFonts w:ascii="Arial" w:hAnsi="Arial"/>
                                <w:b/>
                                <w:sz w:val="24"/>
                              </w:rPr>
                            </w:pPr>
                            <w:r w:rsidRPr="00755673">
                              <w:rPr>
                                <w:rFonts w:ascii="Arial" w:hAnsi="Arial" w:cs="Arial"/>
                                <w:b/>
                                <w:bCs/>
                                <w:color w:val="000000"/>
                                <w:sz w:val="36"/>
                                <w:szCs w:val="36"/>
                              </w:rPr>
                              <w:t>August 2013</w:t>
                            </w:r>
                          </w:p>
                          <w:p w:rsidR="005835D4" w:rsidRPr="00755673" w:rsidRDefault="005835D4">
                            <w:pPr>
                              <w:jc w:val="center"/>
                              <w:rPr>
                                <w:rFonts w:ascii="Arial" w:hAnsi="Arial"/>
                                <w:sz w:val="24"/>
                              </w:rPr>
                            </w:pPr>
                          </w:p>
                          <w:p w:rsidR="005835D4" w:rsidRPr="00755673" w:rsidRDefault="005835D4">
                            <w:pPr>
                              <w:jc w:val="center"/>
                              <w:rPr>
                                <w:rFonts w:ascii="Arial" w:hAnsi="Arial"/>
                                <w:sz w:val="24"/>
                              </w:rPr>
                            </w:pPr>
                            <w:r w:rsidRPr="00755673">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6pt;margin-top:.9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" stroked="f">
                <v:textbox>
                  <w:txbxContent>
                    <w:p w:rsidR="005835D4" w:rsidRPr="00755673" w:rsidRDefault="005835D4"/>
                    <w:p w:rsidR="005835D4" w:rsidRPr="00755673" w:rsidRDefault="005835D4">
                      <w:pPr>
                        <w:jc w:val="center"/>
                        <w:rPr>
                          <w:rFonts w:ascii="Arial" w:hAnsi="Arial" w:cs="Arial"/>
                          <w:b/>
                          <w:bCs/>
                          <w:color w:val="000000"/>
                          <w:sz w:val="36"/>
                          <w:szCs w:val="36"/>
                        </w:rPr>
                      </w:pPr>
                      <w:r w:rsidRPr="00755673">
                        <w:rPr>
                          <w:rFonts w:ascii="Arial" w:hAnsi="Arial" w:cs="Arial"/>
                          <w:b/>
                          <w:bCs/>
                          <w:color w:val="000000"/>
                          <w:sz w:val="36"/>
                          <w:szCs w:val="36"/>
                        </w:rPr>
                        <w:t>IALA Recommendation R-121</w:t>
                      </w:r>
                    </w:p>
                    <w:p w:rsidR="005835D4" w:rsidRPr="00755673" w:rsidRDefault="005835D4">
                      <w:pPr>
                        <w:jc w:val="center"/>
                        <w:rPr>
                          <w:rFonts w:ascii="Arial" w:hAnsi="Arial"/>
                          <w:b/>
                          <w:sz w:val="36"/>
                        </w:rPr>
                      </w:pPr>
                    </w:p>
                    <w:p w:rsidR="005835D4" w:rsidRPr="00755673" w:rsidRDefault="005835D4">
                      <w:pPr>
                        <w:jc w:val="center"/>
                        <w:rPr>
                          <w:rFonts w:ascii="Arial" w:hAnsi="Arial"/>
                          <w:b/>
                          <w:sz w:val="36"/>
                        </w:rPr>
                      </w:pPr>
                      <w:r w:rsidRPr="00755673">
                        <w:rPr>
                          <w:rFonts w:ascii="Arial" w:hAnsi="Arial"/>
                          <w:b/>
                          <w:sz w:val="36"/>
                        </w:rPr>
                        <w:t>On</w:t>
                      </w:r>
                    </w:p>
                    <w:p w:rsidR="005835D4" w:rsidRPr="00755673" w:rsidRDefault="005835D4">
                      <w:pPr>
                        <w:jc w:val="center"/>
                        <w:rPr>
                          <w:rFonts w:ascii="Arial" w:hAnsi="Arial"/>
                          <w:b/>
                          <w:sz w:val="48"/>
                        </w:rPr>
                      </w:pPr>
                    </w:p>
                    <w:p w:rsidR="005835D4" w:rsidRPr="00755673" w:rsidRDefault="005835D4">
                      <w:pPr>
                        <w:jc w:val="center"/>
                        <w:rPr>
                          <w:rFonts w:ascii="Arial" w:hAnsi="Arial"/>
                          <w:b/>
                          <w:sz w:val="36"/>
                        </w:rPr>
                      </w:pPr>
                      <w:proofErr w:type="gramStart"/>
                      <w:r w:rsidRPr="00755673">
                        <w:rPr>
                          <w:rFonts w:ascii="Arial" w:hAnsi="Arial"/>
                          <w:b/>
                          <w:sz w:val="36"/>
                        </w:rPr>
                        <w:t>the</w:t>
                      </w:r>
                      <w:proofErr w:type="gramEnd"/>
                      <w:r w:rsidRPr="00755673">
                        <w:rPr>
                          <w:rFonts w:ascii="Arial" w:hAnsi="Arial"/>
                          <w:b/>
                          <w:sz w:val="36"/>
                        </w:rPr>
                        <w:t xml:space="preserve"> Performance and Monitoring of</w:t>
                      </w:r>
                    </w:p>
                    <w:p w:rsidR="005835D4" w:rsidRPr="00755673" w:rsidRDefault="005835D4">
                      <w:pPr>
                        <w:jc w:val="center"/>
                        <w:rPr>
                          <w:rFonts w:ascii="Arial" w:hAnsi="Arial"/>
                          <w:b/>
                          <w:sz w:val="36"/>
                        </w:rPr>
                      </w:pPr>
                      <w:r w:rsidRPr="00755673">
                        <w:rPr>
                          <w:rFonts w:ascii="Arial" w:hAnsi="Arial"/>
                          <w:b/>
                          <w:sz w:val="36"/>
                        </w:rPr>
                        <w:t>DGNSS Services in the Frequency Band</w:t>
                      </w:r>
                    </w:p>
                    <w:p w:rsidR="005835D4" w:rsidRPr="00755673" w:rsidRDefault="005835D4">
                      <w:pPr>
                        <w:jc w:val="center"/>
                        <w:rPr>
                          <w:rFonts w:ascii="Arial" w:hAnsi="Arial"/>
                          <w:b/>
                          <w:sz w:val="48"/>
                        </w:rPr>
                      </w:pPr>
                      <w:r w:rsidRPr="00755673">
                        <w:rPr>
                          <w:rFonts w:ascii="Arial" w:hAnsi="Arial"/>
                          <w:b/>
                          <w:sz w:val="36"/>
                        </w:rPr>
                        <w:t>283.5 – 325 kHz</w:t>
                      </w:r>
                    </w:p>
                    <w:p w:rsidR="005835D4" w:rsidRPr="00755673" w:rsidRDefault="005835D4">
                      <w:pPr>
                        <w:jc w:val="center"/>
                        <w:rPr>
                          <w:rFonts w:ascii="Arial" w:hAnsi="Arial"/>
                          <w:b/>
                          <w:sz w:val="40"/>
                        </w:rPr>
                      </w:pPr>
                    </w:p>
                    <w:p w:rsidR="005835D4" w:rsidRPr="00755673" w:rsidRDefault="005835D4">
                      <w:pPr>
                        <w:autoSpaceDE w:val="0"/>
                        <w:autoSpaceDN w:val="0"/>
                        <w:adjustRightInd w:val="0"/>
                        <w:jc w:val="center"/>
                        <w:rPr>
                          <w:rFonts w:ascii="Arial" w:hAnsi="Arial" w:cs="Arial"/>
                          <w:b/>
                          <w:bCs/>
                          <w:color w:val="FF0000"/>
                          <w:sz w:val="36"/>
                          <w:szCs w:val="36"/>
                        </w:rPr>
                      </w:pPr>
                      <w:r w:rsidRPr="00755673">
                        <w:rPr>
                          <w:rFonts w:ascii="Arial" w:hAnsi="Arial" w:cs="Arial"/>
                          <w:b/>
                          <w:bCs/>
                          <w:color w:val="FF0000"/>
                          <w:sz w:val="36"/>
                          <w:szCs w:val="36"/>
                        </w:rPr>
                        <w:t>Draft Edition 2.0</w:t>
                      </w:r>
                    </w:p>
                    <w:p w:rsidR="005835D4" w:rsidRPr="00755673" w:rsidRDefault="005835D4">
                      <w:pPr>
                        <w:autoSpaceDE w:val="0"/>
                        <w:autoSpaceDN w:val="0"/>
                        <w:adjustRightInd w:val="0"/>
                        <w:jc w:val="center"/>
                        <w:rPr>
                          <w:rFonts w:ascii="Arial" w:hAnsi="Arial" w:cs="Arial"/>
                          <w:b/>
                          <w:bCs/>
                          <w:color w:val="000000"/>
                          <w:sz w:val="36"/>
                          <w:szCs w:val="36"/>
                        </w:rPr>
                      </w:pPr>
                    </w:p>
                    <w:p w:rsidR="005835D4" w:rsidRPr="00755673" w:rsidRDefault="005835D4">
                      <w:pPr>
                        <w:jc w:val="center"/>
                        <w:rPr>
                          <w:rFonts w:ascii="Arial" w:hAnsi="Arial"/>
                          <w:b/>
                          <w:sz w:val="24"/>
                        </w:rPr>
                      </w:pPr>
                      <w:r w:rsidRPr="00755673">
                        <w:rPr>
                          <w:rFonts w:ascii="Arial" w:hAnsi="Arial" w:cs="Arial"/>
                          <w:b/>
                          <w:bCs/>
                          <w:color w:val="000000"/>
                          <w:sz w:val="36"/>
                          <w:szCs w:val="36"/>
                        </w:rPr>
                        <w:t>August 2013</w:t>
                      </w:r>
                    </w:p>
                    <w:p w:rsidR="005835D4" w:rsidRPr="00755673" w:rsidRDefault="005835D4">
                      <w:pPr>
                        <w:jc w:val="center"/>
                        <w:rPr>
                          <w:rFonts w:ascii="Arial" w:hAnsi="Arial"/>
                          <w:sz w:val="24"/>
                        </w:rPr>
                      </w:pPr>
                    </w:p>
                    <w:p w:rsidR="005835D4" w:rsidRPr="00755673" w:rsidRDefault="005835D4">
                      <w:pPr>
                        <w:jc w:val="center"/>
                        <w:rPr>
                          <w:rFonts w:ascii="Arial" w:hAnsi="Arial"/>
                          <w:sz w:val="24"/>
                        </w:rPr>
                      </w:pPr>
                      <w:r w:rsidRPr="00755673">
                        <w:rPr>
                          <w:rFonts w:ascii="Arial" w:hAnsi="Arial" w:cs="Arial"/>
                          <w:b/>
                          <w:bCs/>
                          <w:color w:val="000000"/>
                          <w:sz w:val="28"/>
                          <w:szCs w:val="36"/>
                        </w:rPr>
                        <w:t>(Previous Edition 1.0 – June 2001)</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simplePos x="0" y="0"/>
                <wp:positionH relativeFrom="column">
                  <wp:posOffset>-26670</wp:posOffset>
                </wp:positionH>
                <wp:positionV relativeFrom="paragraph">
                  <wp:posOffset>-3054350</wp:posOffset>
                </wp:positionV>
                <wp:extent cx="640080" cy="3017520"/>
                <wp:effectExtent l="0" t="0" r="762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5D4" w:rsidRDefault="005835D4">
                            <w:pPr>
                              <w:rPr>
                                <w:rFonts w:ascii="Arial" w:hAnsi="Arial"/>
                                <w:sz w:val="24"/>
                              </w:rPr>
                            </w:pPr>
                            <w:r>
                              <w:rPr>
                                <w:rFonts w:ascii="Arial" w:hAnsi="Arial"/>
                                <w:sz w:val="24"/>
                              </w:rPr>
                              <w:t xml:space="preserve">International Association of Marine Aids to </w:t>
                            </w:r>
                          </w:p>
                          <w:p w:rsidR="005835D4" w:rsidRDefault="005835D4">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BP&#10;OMDfhQIAABoFAAAOAAAAAAAAAAAAAAAAAC4CAABkcnMvZTJvRG9jLnhtbFBLAQItABQABgAIAAAA&#10;IQDWc6LY3gAAAAkBAAAPAAAAAAAAAAAAAAAAAN8EAABkcnMvZG93bnJldi54bWxQSwUGAAAAAAQA&#10;BADzAAAA6gUAAAAA&#10;" stroked="f">
                <v:textbox style="layout-flow:vertical;mso-layout-flow-alt:bottom-to-top">
                  <w:txbxContent>
                    <w:p w:rsidR="005835D4" w:rsidRDefault="005835D4">
                      <w:pPr>
                        <w:rPr>
                          <w:rFonts w:ascii="Arial" w:hAnsi="Arial"/>
                          <w:sz w:val="24"/>
                        </w:rPr>
                      </w:pPr>
                      <w:r>
                        <w:rPr>
                          <w:rFonts w:ascii="Arial" w:hAnsi="Arial"/>
                          <w:sz w:val="24"/>
                        </w:rPr>
                        <w:t xml:space="preserve">International Association of Marine Aids to </w:t>
                      </w:r>
                    </w:p>
                    <w:p w:rsidR="005835D4" w:rsidRDefault="005835D4">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-32385</wp:posOffset>
                </wp:positionV>
                <wp:extent cx="640080" cy="5852160"/>
                <wp:effectExtent l="0" t="0" r="762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5D4" w:rsidRDefault="005835D4">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h8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oBwI&#10;fIUCAAAZBQAADgAAAAAAAAAAAAAAAAAuAgAAZHJzL2Uyb0RvYy54bWxQSwECLQAUAAYACAAAACEA&#10;XukVBdwAAAAIAQAADwAAAAAAAAAAAAAAAADfBAAAZHJzL2Rvd25yZXYueG1sUEsFBgAAAAAEAAQA&#10;8wAAAOgFAAAAAA==&#10;" stroked="f">
                <v:textbox style="layout-flow:vertical;mso-layout-flow-alt:bottom-to-top">
                  <w:txbxContent>
                    <w:p w:rsidR="005835D4" w:rsidRDefault="005835D4">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5D4" w:rsidRDefault="005835D4">
                            <w:r>
                              <w:rPr>
                                <w:noProof/>
                                <w:lang w:val="en-IE" w:eastAsia="en-IE"/>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rsidR="005835D4" w:rsidRDefault="005835D4">
                      <w:r>
                        <w:rPr>
                          <w:noProof/>
                          <w:lang w:eastAsia="en-GB"/>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A83950">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5D4" w:rsidRPr="00F92C80" w:rsidRDefault="005835D4"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5835D4" w:rsidRDefault="005835D4"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rsidR="005835D4" w:rsidRPr="005F53A2" w:rsidRDefault="005835D4" w:rsidP="00F92C80">
                            <w:pPr>
                              <w:jc w:val="center"/>
                              <w:rPr>
                                <w:rFonts w:ascii="Arial" w:hAnsi="Arial"/>
                                <w:lang w:val="de-DE"/>
                              </w:rPr>
                            </w:pPr>
                            <w:r w:rsidRPr="005F53A2">
                              <w:rPr>
                                <w:rFonts w:ascii="Arial" w:hAnsi="Arial"/>
                                <w:lang w:val="de-DE"/>
                              </w:rPr>
                              <w:t xml:space="preserve">e-mail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rsidR="005835D4" w:rsidRPr="00F92C80" w:rsidRDefault="005835D4"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5835D4" w:rsidRDefault="005835D4"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rsidR="005835D4" w:rsidRPr="005F53A2" w:rsidRDefault="005835D4" w:rsidP="00F92C80">
                      <w:pPr>
                        <w:jc w:val="center"/>
                        <w:rPr>
                          <w:rFonts w:ascii="Arial" w:hAnsi="Arial"/>
                          <w:lang w:val="de-DE"/>
                        </w:rPr>
                      </w:pPr>
                      <w:r w:rsidRPr="005F53A2">
                        <w:rPr>
                          <w:rFonts w:ascii="Arial" w:hAnsi="Arial"/>
                          <w:lang w:val="de-DE"/>
                        </w:rPr>
                        <w:t xml:space="preserve">e-mail – </w:t>
                      </w:r>
                      <w:hyperlink r:id="rId12"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rsidRPr="00F92C80">
        <w:rPr>
          <w:sz w:val="28"/>
        </w:rPr>
        <w:br w:type="page"/>
      </w:r>
      <w:r>
        <w:lastRenderedPageBreak/>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BodyText"/>
              <w:ind w:left="120"/>
              <w:rPr>
                <w:sz w:val="24"/>
              </w:rPr>
            </w:pPr>
            <w:r w:rsidRPr="00637A57">
              <w:rPr>
                <w:sz w:val="24"/>
              </w:rPr>
              <w:t>Sept. 2004</w:t>
            </w:r>
          </w:p>
        </w:tc>
        <w:tc>
          <w:tcPr>
            <w:tcW w:w="3360" w:type="dxa"/>
          </w:tcPr>
          <w:p w:rsidR="003F4757" w:rsidRPr="00637A57" w:rsidRDefault="003F4757">
            <w:pPr>
              <w:pStyle w:val="BodyText"/>
              <w:spacing w:after="0"/>
              <w:rPr>
                <w:sz w:val="24"/>
                <w:lang w:eastAsia="en-US"/>
              </w:rPr>
            </w:pPr>
            <w:r w:rsidRPr="00637A57">
              <w:rPr>
                <w:sz w:val="24"/>
                <w:lang w:eastAsia="en-US"/>
              </w:rPr>
              <w:t xml:space="preserve">5. Integrity, </w:t>
            </w:r>
          </w:p>
          <w:p w:rsidR="003F4757" w:rsidRPr="00637A57" w:rsidRDefault="003F4757">
            <w:pPr>
              <w:pStyle w:val="BodyText"/>
              <w:spacing w:after="0"/>
              <w:rPr>
                <w:sz w:val="24"/>
                <w:lang w:eastAsia="en-US"/>
              </w:rPr>
            </w:pPr>
            <w:r w:rsidRPr="00637A57">
              <w:rPr>
                <w:sz w:val="24"/>
                <w:lang w:eastAsia="en-US"/>
              </w:rPr>
              <w:t xml:space="preserve">11. Validation, </w:t>
            </w:r>
          </w:p>
          <w:p w:rsidR="003F4757" w:rsidRPr="00637A57" w:rsidRDefault="003F4757">
            <w:pPr>
              <w:pStyle w:val="BodyText"/>
              <w:spacing w:after="0"/>
              <w:rPr>
                <w:sz w:val="24"/>
              </w:rPr>
            </w:pPr>
            <w:r w:rsidRPr="00637A57">
              <w:rPr>
                <w:sz w:val="24"/>
                <w:lang w:eastAsia="en-US"/>
              </w:rPr>
              <w:t>New Appendix 1 "DGNSS Broadcast Site Settings</w:t>
            </w:r>
          </w:p>
        </w:tc>
        <w:tc>
          <w:tcPr>
            <w:tcW w:w="4161" w:type="dxa"/>
          </w:tcPr>
          <w:p w:rsidR="003F4757" w:rsidRPr="00637A57" w:rsidRDefault="003F4757">
            <w:pPr>
              <w:pStyle w:val="BodyText"/>
              <w:rPr>
                <w:sz w:val="24"/>
              </w:rPr>
            </w:pPr>
            <w:r w:rsidRPr="00637A57">
              <w:rPr>
                <w:sz w:val="24"/>
                <w:lang w:eastAsia="en-US"/>
              </w:rPr>
              <w:t xml:space="preserve">Provide better guidance on these important areas to administrations setting up and operating DGNSS services. </w:t>
            </w:r>
          </w:p>
        </w:tc>
      </w:tr>
      <w:tr w:rsidR="003F4757" w:rsidRPr="00F92C80">
        <w:trPr>
          <w:trHeight w:val="1812"/>
        </w:trPr>
        <w:tc>
          <w:tcPr>
            <w:tcW w:w="1908" w:type="dxa"/>
          </w:tcPr>
          <w:p w:rsidR="003F4757" w:rsidRPr="00637A57" w:rsidRDefault="005A5EBD" w:rsidP="005A5EBD">
            <w:pPr>
              <w:pStyle w:val="BodyText"/>
              <w:rPr>
                <w:sz w:val="24"/>
              </w:rPr>
            </w:pPr>
            <w:ins w:id="0" w:author="Hoppe " w:date="2014-07-16T09:05:00Z">
              <w:r>
                <w:rPr>
                  <w:sz w:val="24"/>
                </w:rPr>
                <w:t>Oct. 2014</w:t>
              </w:r>
            </w:ins>
          </w:p>
        </w:tc>
        <w:tc>
          <w:tcPr>
            <w:tcW w:w="3360" w:type="dxa"/>
          </w:tcPr>
          <w:p w:rsidR="003F4757" w:rsidRDefault="005A5EBD">
            <w:pPr>
              <w:pStyle w:val="BodyText"/>
              <w:rPr>
                <w:ins w:id="1" w:author="Hoppe " w:date="2014-07-16T09:05:00Z"/>
                <w:sz w:val="24"/>
              </w:rPr>
            </w:pPr>
            <w:ins w:id="2" w:author="Hoppe " w:date="2014-07-16T09:05:00Z">
              <w:r>
                <w:rPr>
                  <w:sz w:val="24"/>
                </w:rPr>
                <w:t>New structure</w:t>
              </w:r>
            </w:ins>
          </w:p>
          <w:p w:rsidR="005A5EBD" w:rsidRPr="00637A57" w:rsidRDefault="005A5EBD" w:rsidP="005A5EBD">
            <w:pPr>
              <w:pStyle w:val="BodyText"/>
              <w:rPr>
                <w:sz w:val="24"/>
              </w:rPr>
            </w:pPr>
            <w:ins w:id="3" w:author="Hoppe " w:date="2014-07-16T09:06:00Z">
              <w:r>
                <w:rPr>
                  <w:sz w:val="24"/>
                </w:rPr>
                <w:t>R</w:t>
              </w:r>
            </w:ins>
            <w:ins w:id="4" w:author="Hoppe " w:date="2014-07-16T09:05:00Z">
              <w:r>
                <w:rPr>
                  <w:sz w:val="24"/>
                </w:rPr>
                <w:t xml:space="preserve">enewing of </w:t>
              </w:r>
            </w:ins>
            <w:ins w:id="5" w:author="Hoppe " w:date="2014-07-16T09:06:00Z">
              <w:r>
                <w:rPr>
                  <w:sz w:val="24"/>
                </w:rPr>
                <w:t>content</w:t>
              </w:r>
            </w:ins>
          </w:p>
        </w:tc>
        <w:tc>
          <w:tcPr>
            <w:tcW w:w="4161" w:type="dxa"/>
          </w:tcPr>
          <w:p w:rsidR="003F4757" w:rsidRDefault="003F4755">
            <w:pPr>
              <w:pStyle w:val="BodyText"/>
              <w:rPr>
                <w:ins w:id="6" w:author="Hoppe " w:date="2014-07-16T09:07:00Z"/>
                <w:sz w:val="24"/>
              </w:rPr>
            </w:pPr>
            <w:ins w:id="7" w:author="Hoppe " w:date="2014-07-16T09:13:00Z">
              <w:r>
                <w:rPr>
                  <w:sz w:val="24"/>
                </w:rPr>
                <w:t>O</w:t>
              </w:r>
            </w:ins>
            <w:ins w:id="8" w:author="Hoppe " w:date="2014-07-16T09:06:00Z">
              <w:r w:rsidR="005A5EBD">
                <w:rPr>
                  <w:sz w:val="24"/>
                </w:rPr>
                <w:t xml:space="preserve">ptions for </w:t>
              </w:r>
            </w:ins>
            <w:ins w:id="9" w:author="Hoppe " w:date="2014-07-16T09:13:00Z">
              <w:r>
                <w:rPr>
                  <w:sz w:val="24"/>
                </w:rPr>
                <w:t>DGNSS</w:t>
              </w:r>
            </w:ins>
            <w:ins w:id="10" w:author="Hoppe " w:date="2014-07-16T09:06:00Z">
              <w:r w:rsidR="005A5EBD">
                <w:rPr>
                  <w:sz w:val="24"/>
                </w:rPr>
                <w:t xml:space="preserve"> reengineer</w:t>
              </w:r>
            </w:ins>
            <w:ins w:id="11" w:author="Hoppe " w:date="2014-07-16T09:13:00Z">
              <w:r>
                <w:rPr>
                  <w:sz w:val="24"/>
                </w:rPr>
                <w:t>ing</w:t>
              </w:r>
            </w:ins>
            <w:ins w:id="12" w:author="Hoppe " w:date="2014-07-16T09:06:00Z">
              <w:r w:rsidR="005A5EBD">
                <w:rPr>
                  <w:sz w:val="24"/>
                </w:rPr>
                <w:t xml:space="preserve"> </w:t>
              </w:r>
            </w:ins>
          </w:p>
          <w:p w:rsidR="005A5EBD" w:rsidRDefault="005A5EBD">
            <w:pPr>
              <w:pStyle w:val="BodyText"/>
              <w:rPr>
                <w:ins w:id="13" w:author="Hoppe " w:date="2014-07-16T09:07:00Z"/>
                <w:sz w:val="24"/>
              </w:rPr>
            </w:pPr>
            <w:ins w:id="14" w:author="Hoppe " w:date="2014-07-16T09:07:00Z">
              <w:r>
                <w:rPr>
                  <w:sz w:val="24"/>
                </w:rPr>
                <w:t>Service based architecture</w:t>
              </w:r>
            </w:ins>
          </w:p>
          <w:p w:rsidR="005A5EBD" w:rsidRPr="00637A57" w:rsidRDefault="003F4755">
            <w:pPr>
              <w:pStyle w:val="BodyText"/>
              <w:rPr>
                <w:sz w:val="24"/>
              </w:rPr>
            </w:pPr>
            <w:ins w:id="15" w:author="Hoppe " w:date="2014-07-16T09:08:00Z">
              <w:r>
                <w:rPr>
                  <w:sz w:val="24"/>
                </w:rPr>
                <w:t>Improved explanation of requirements</w:t>
              </w:r>
            </w:ins>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IALA Recommendation on the Performance and Monitoring of a DGNSS Service in the frequency band 283.5 - 325 kHz</w:t>
      </w:r>
    </w:p>
    <w:p w:rsidR="003F4757" w:rsidRDefault="003F4757">
      <w:pPr>
        <w:pStyle w:val="BodyText"/>
        <w:rPr>
          <w:rFonts w:ascii="Arial" w:hAnsi="Arial"/>
          <w:b/>
          <w:sz w:val="28"/>
        </w:rPr>
      </w:pPr>
    </w:p>
    <w:p w:rsidR="003F4757" w:rsidRPr="004F2544" w:rsidRDefault="003F4757">
      <w:pPr>
        <w:pStyle w:val="BodyText"/>
        <w:rPr>
          <w:rFonts w:ascii="Arial" w:hAnsi="Arial"/>
          <w:b/>
          <w:sz w:val="28"/>
          <w:highlight w:val="yellow"/>
        </w:rPr>
      </w:pPr>
      <w:r w:rsidRPr="004F2544">
        <w:rPr>
          <w:rFonts w:ascii="Arial" w:hAnsi="Arial"/>
          <w:b/>
          <w:sz w:val="28"/>
          <w:highlight w:val="yellow"/>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16" w:name="OLE_LINK4"/>
      <w:r w:rsidRPr="00284152">
        <w:rPr>
          <w:rFonts w:ascii="Arial" w:hAnsi="Arial"/>
          <w:sz w:val="24"/>
        </w:rPr>
        <w:t xml:space="preserve">A.1046 (27) </w:t>
      </w:r>
      <w:bookmarkEnd w:id="16"/>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NOTING FURTHER </w:t>
      </w:r>
      <w:r w:rsidRPr="00284152">
        <w:rPr>
          <w:rFonts w:ascii="Arial" w:hAnsi="Arial"/>
          <w:sz w:val="24"/>
        </w:rPr>
        <w:t>ITU-R Recommendation M.823-</w:t>
      </w:r>
      <w:commentRangeStart w:id="17"/>
      <w:del w:id="18" w:author="alang" w:date="2014-09-17T20:29:00Z">
        <w:r w:rsidRPr="00284152" w:rsidDel="00755673">
          <w:rPr>
            <w:rFonts w:ascii="Arial" w:hAnsi="Arial"/>
            <w:sz w:val="24"/>
          </w:rPr>
          <w:delText>4</w:delText>
        </w:r>
        <w:commentRangeEnd w:id="17"/>
        <w:r w:rsidRPr="009931B9" w:rsidDel="00755673">
          <w:rPr>
            <w:rStyle w:val="CommentReference"/>
          </w:rPr>
          <w:commentReference w:id="17"/>
        </w:r>
        <w:r w:rsidRPr="00284152" w:rsidDel="00755673">
          <w:rPr>
            <w:rFonts w:ascii="Arial" w:hAnsi="Arial"/>
            <w:sz w:val="24"/>
          </w:rPr>
          <w:delText xml:space="preserve"> </w:delText>
        </w:r>
      </w:del>
      <w:ins w:id="19" w:author="alang" w:date="2014-09-17T20:29:00Z">
        <w:r w:rsidR="00755673">
          <w:rPr>
            <w:rFonts w:ascii="Arial" w:hAnsi="Arial"/>
            <w:sz w:val="24"/>
          </w:rPr>
          <w:t>3</w:t>
        </w:r>
        <w:r w:rsidR="00755673" w:rsidRPr="00284152">
          <w:rPr>
            <w:rFonts w:ascii="Arial" w:hAnsi="Arial"/>
            <w:sz w:val="24"/>
          </w:rPr>
          <w:t xml:space="preserve"> </w:t>
        </w:r>
      </w:ins>
      <w:r w:rsidRPr="00284152">
        <w:rPr>
          <w:rFonts w:ascii="Arial" w:hAnsi="Arial"/>
          <w:sz w:val="24"/>
        </w:rPr>
        <w:t>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the need to ensure that Differential GNSS (DGNSS) services in the frequency band 283.5 kHz – 325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ADOPTS </w:t>
      </w:r>
      <w:r w:rsidRPr="00284152">
        <w:rPr>
          <w:rFonts w:ascii="Arial" w:hAnsi="Arial"/>
          <w:sz w:val="24"/>
        </w:rPr>
        <w:t>the Minimum Standards for the Performance and Monitoring of DGNSS Services in the frequency band 283.5 – 325 kHz set out in the annex of this recommendation; and</w:t>
      </w:r>
    </w:p>
    <w:p w:rsidR="006969DE" w:rsidRPr="00284152" w:rsidRDefault="006969DE" w:rsidP="006969DE">
      <w:pPr>
        <w:ind w:left="426" w:right="-45"/>
        <w:jc w:val="both"/>
        <w:rPr>
          <w:rFonts w:ascii="Arial" w:hAnsi="Arial"/>
          <w:sz w:val="24"/>
        </w:rPr>
      </w:pPr>
      <w:r w:rsidRPr="00284152">
        <w:rPr>
          <w:rFonts w:ascii="Arial" w:hAnsi="Arial"/>
          <w:sz w:val="24"/>
        </w:rPr>
        <w:t xml:space="preserve"> </w:t>
      </w:r>
    </w:p>
    <w:p w:rsidR="006969DE" w:rsidRPr="009931B9" w:rsidRDefault="006969DE" w:rsidP="006969DE">
      <w:pPr>
        <w:ind w:left="426" w:right="-45"/>
        <w:jc w:val="both"/>
        <w:rPr>
          <w:rFonts w:ascii="Arial" w:hAnsi="Arial"/>
          <w:sz w:val="24"/>
        </w:rPr>
      </w:pPr>
      <w:r w:rsidRPr="00284152">
        <w:rPr>
          <w:rFonts w:ascii="Arial" w:hAnsi="Arial"/>
          <w:b/>
          <w:sz w:val="24"/>
        </w:rPr>
        <w:t>RECOMMENDS</w:t>
      </w:r>
      <w:r w:rsidRPr="00284152">
        <w:rPr>
          <w:rFonts w:ascii="Arial" w:hAnsi="Arial"/>
          <w:sz w:val="24"/>
        </w:rPr>
        <w:tab/>
        <w:t>National Members and other appropriate Authorities providing, or intending to provide, DGNSS services in the frequency band 283.5 – 325 kHz, to use the Minimum Standards set out in the annex to this recommendation.</w:t>
      </w:r>
      <w:r w:rsidRPr="009931B9">
        <w:rPr>
          <w:rFonts w:ascii="Arial" w:hAnsi="Arial"/>
          <w:sz w:val="24"/>
        </w:rPr>
        <w:t xml:space="preserve"> </w:t>
      </w:r>
    </w:p>
    <w:p w:rsidR="003F4757" w:rsidRPr="00F92C80" w:rsidRDefault="003F4757">
      <w:pPr>
        <w:ind w:left="1440" w:right="368" w:hanging="720"/>
        <w:jc w:val="both"/>
        <w:rPr>
          <w:rFonts w:ascii="Arial" w:hAnsi="Arial"/>
          <w:sz w:val="24"/>
        </w:rPr>
      </w:pPr>
    </w:p>
    <w:p w:rsidR="003F4757" w:rsidRPr="00F92C80" w:rsidRDefault="003F4757">
      <w:pPr>
        <w:ind w:left="1440" w:right="368" w:hanging="720"/>
        <w:jc w:val="both"/>
        <w:rPr>
          <w:sz w:val="24"/>
        </w:rPr>
      </w:pPr>
    </w:p>
    <w:p w:rsidR="003F4757" w:rsidRPr="00F92C80" w:rsidRDefault="003F4757">
      <w:pPr>
        <w:pStyle w:val="Title"/>
      </w:pPr>
      <w:r w:rsidRPr="00F92C80">
        <w:rPr>
          <w:sz w:val="22"/>
        </w:rPr>
        <w:br w:type="page"/>
      </w:r>
      <w:r w:rsidRPr="00F92C80">
        <w:lastRenderedPageBreak/>
        <w:t>Annex</w:t>
      </w:r>
    </w:p>
    <w:p w:rsidR="003F4757" w:rsidRPr="00F92C80" w:rsidRDefault="003F4757"/>
    <w:p w:rsidR="003F4757" w:rsidRPr="00F92C80" w:rsidRDefault="003F4757">
      <w:pPr>
        <w:pStyle w:val="Title"/>
      </w:pPr>
      <w:r w:rsidRPr="00F92C80">
        <w:t>Minimum Standards for the Performance and Monitoring of DGNSS Services in the frequency band 283.5 – 325 kHz</w:t>
      </w:r>
    </w:p>
    <w:p w:rsidR="003F4757" w:rsidRPr="00F92C80" w:rsidRDefault="003F4757">
      <w:pPr>
        <w:widowControl w:val="0"/>
        <w:rPr>
          <w:sz w:val="24"/>
        </w:rPr>
      </w:pPr>
    </w:p>
    <w:p w:rsidR="003F4757" w:rsidRPr="00F92C80" w:rsidRDefault="003F4757">
      <w:pPr>
        <w:widowControl w:val="0"/>
        <w:jc w:val="center"/>
        <w:rPr>
          <w:b/>
          <w:sz w:val="24"/>
        </w:rPr>
      </w:pPr>
    </w:p>
    <w:p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rsidR="001D4330" w:rsidRDefault="00B552A9">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sidR="003F4757">
        <w:rPr>
          <w:rFonts w:ascii="Arial" w:hAnsi="Arial"/>
          <w:b w:val="0"/>
          <w:smallCaps/>
          <w:sz w:val="22"/>
        </w:rPr>
        <w:instrText xml:space="preserve"> TOC \o "1-3" \h \z \u </w:instrText>
      </w:r>
      <w:r>
        <w:rPr>
          <w:rFonts w:ascii="Arial" w:hAnsi="Arial"/>
          <w:b w:val="0"/>
          <w:smallCaps/>
          <w:sz w:val="22"/>
        </w:rPr>
        <w:fldChar w:fldCharType="separate"/>
      </w:r>
      <w:hyperlink w:anchor="_Toc367895649" w:history="1">
        <w:r w:rsidR="001D4330" w:rsidRPr="00870882">
          <w:rPr>
            <w:rStyle w:val="Hyperlink"/>
            <w:noProof/>
          </w:rPr>
          <w:t>1</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Introduction</w:t>
        </w:r>
        <w:r w:rsidR="001D4330">
          <w:rPr>
            <w:noProof/>
            <w:webHidden/>
          </w:rPr>
          <w:tab/>
        </w:r>
        <w:r>
          <w:rPr>
            <w:noProof/>
            <w:webHidden/>
          </w:rPr>
          <w:fldChar w:fldCharType="begin"/>
        </w:r>
        <w:r w:rsidR="001D4330">
          <w:rPr>
            <w:noProof/>
            <w:webHidden/>
          </w:rPr>
          <w:instrText xml:space="preserve"> PAGEREF _Toc367895649 \h </w:instrText>
        </w:r>
        <w:r>
          <w:rPr>
            <w:noProof/>
            <w:webHidden/>
          </w:rPr>
        </w:r>
        <w:r>
          <w:rPr>
            <w:noProof/>
            <w:webHidden/>
          </w:rPr>
          <w:fldChar w:fldCharType="separate"/>
        </w:r>
        <w:r w:rsidR="00A83950">
          <w:rPr>
            <w:noProof/>
            <w:webHidden/>
          </w:rPr>
          <w:t>7</w:t>
        </w:r>
        <w:r>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0" w:history="1">
        <w:r w:rsidR="001D4330" w:rsidRPr="00870882">
          <w:rPr>
            <w:rStyle w:val="Hyperlink"/>
            <w:noProof/>
          </w:rPr>
          <w:t>1.1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Document overview</w:t>
        </w:r>
        <w:r w:rsidR="001D4330">
          <w:rPr>
            <w:noProof/>
            <w:webHidden/>
          </w:rPr>
          <w:tab/>
        </w:r>
        <w:r w:rsidR="00B552A9">
          <w:rPr>
            <w:noProof/>
            <w:webHidden/>
          </w:rPr>
          <w:fldChar w:fldCharType="begin"/>
        </w:r>
        <w:r w:rsidR="001D4330">
          <w:rPr>
            <w:noProof/>
            <w:webHidden/>
          </w:rPr>
          <w:instrText xml:space="preserve"> PAGEREF _Toc367895650 \h </w:instrText>
        </w:r>
        <w:r w:rsidR="00B552A9">
          <w:rPr>
            <w:noProof/>
            <w:webHidden/>
          </w:rPr>
        </w:r>
        <w:r w:rsidR="00B552A9">
          <w:rPr>
            <w:noProof/>
            <w:webHidden/>
          </w:rPr>
          <w:fldChar w:fldCharType="separate"/>
        </w:r>
        <w:r w:rsidR="00A83950">
          <w:rPr>
            <w:noProof/>
            <w:webHidden/>
          </w:rPr>
          <w:t>7</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1" w:history="1">
        <w:r w:rsidR="001D4330" w:rsidRPr="00870882">
          <w:rPr>
            <w:rStyle w:val="Hyperlink"/>
            <w:noProof/>
          </w:rPr>
          <w:t>1.1.1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2: Performance Requirements</w:t>
        </w:r>
        <w:r w:rsidR="001D4330">
          <w:rPr>
            <w:noProof/>
            <w:webHidden/>
          </w:rPr>
          <w:tab/>
        </w:r>
        <w:r w:rsidR="00B552A9">
          <w:rPr>
            <w:noProof/>
            <w:webHidden/>
          </w:rPr>
          <w:fldChar w:fldCharType="begin"/>
        </w:r>
        <w:r w:rsidR="001D4330">
          <w:rPr>
            <w:noProof/>
            <w:webHidden/>
          </w:rPr>
          <w:instrText xml:space="preserve"> PAGEREF _Toc367895651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2" w:history="1">
        <w:r w:rsidR="001D4330" w:rsidRPr="00870882">
          <w:rPr>
            <w:rStyle w:val="Hyperlink"/>
            <w:noProof/>
          </w:rPr>
          <w:t>1.1.2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3: Technical Implementation</w:t>
        </w:r>
        <w:r w:rsidR="001D4330">
          <w:rPr>
            <w:noProof/>
            <w:webHidden/>
          </w:rPr>
          <w:tab/>
        </w:r>
        <w:r w:rsidR="00B552A9">
          <w:rPr>
            <w:noProof/>
            <w:webHidden/>
          </w:rPr>
          <w:fldChar w:fldCharType="begin"/>
        </w:r>
        <w:r w:rsidR="001D4330">
          <w:rPr>
            <w:noProof/>
            <w:webHidden/>
          </w:rPr>
          <w:instrText xml:space="preserve"> PAGEREF _Toc367895652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3" w:history="1">
        <w:r w:rsidR="001D4330" w:rsidRPr="00870882">
          <w:rPr>
            <w:rStyle w:val="Hyperlink"/>
            <w:noProof/>
          </w:rPr>
          <w:t>1.1.3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4: Operational Aspects</w:t>
        </w:r>
        <w:r w:rsidR="001D4330">
          <w:rPr>
            <w:noProof/>
            <w:webHidden/>
          </w:rPr>
          <w:tab/>
        </w:r>
        <w:r w:rsidR="00B552A9">
          <w:rPr>
            <w:noProof/>
            <w:webHidden/>
          </w:rPr>
          <w:fldChar w:fldCharType="begin"/>
        </w:r>
        <w:r w:rsidR="001D4330">
          <w:rPr>
            <w:noProof/>
            <w:webHidden/>
          </w:rPr>
          <w:instrText xml:space="preserve"> PAGEREF _Toc367895653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4" w:history="1">
        <w:r w:rsidR="001D4330" w:rsidRPr="00870882">
          <w:rPr>
            <w:rStyle w:val="Hyperlink"/>
            <w:noProof/>
          </w:rPr>
          <w:t>1.1.4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5: References</w:t>
        </w:r>
        <w:r w:rsidR="001D4330">
          <w:rPr>
            <w:noProof/>
            <w:webHidden/>
          </w:rPr>
          <w:tab/>
        </w:r>
        <w:r w:rsidR="00B552A9">
          <w:rPr>
            <w:noProof/>
            <w:webHidden/>
          </w:rPr>
          <w:fldChar w:fldCharType="begin"/>
        </w:r>
        <w:r w:rsidR="001D4330">
          <w:rPr>
            <w:noProof/>
            <w:webHidden/>
          </w:rPr>
          <w:instrText xml:space="preserve"> PAGEREF _Toc367895654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5" w:history="1">
        <w:r w:rsidR="001D4330" w:rsidRPr="00870882">
          <w:rPr>
            <w:rStyle w:val="Hyperlink"/>
            <w:noProof/>
          </w:rPr>
          <w:t>1.1.5</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Annexes</w:t>
        </w:r>
        <w:r w:rsidR="001D4330">
          <w:rPr>
            <w:noProof/>
            <w:webHidden/>
          </w:rPr>
          <w:tab/>
        </w:r>
        <w:r w:rsidR="00B552A9">
          <w:rPr>
            <w:noProof/>
            <w:webHidden/>
          </w:rPr>
          <w:fldChar w:fldCharType="begin"/>
        </w:r>
        <w:r w:rsidR="001D4330">
          <w:rPr>
            <w:noProof/>
            <w:webHidden/>
          </w:rPr>
          <w:instrText xml:space="preserve"> PAGEREF _Toc367895655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6" w:history="1">
        <w:r w:rsidR="001D4330" w:rsidRPr="00870882">
          <w:rPr>
            <w:rStyle w:val="Hyperlink"/>
            <w:noProof/>
          </w:rPr>
          <w:t>2</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Performance Requirements</w:t>
        </w:r>
        <w:r w:rsidR="001D4330">
          <w:rPr>
            <w:noProof/>
            <w:webHidden/>
          </w:rPr>
          <w:tab/>
        </w:r>
        <w:r w:rsidR="00B552A9">
          <w:rPr>
            <w:noProof/>
            <w:webHidden/>
          </w:rPr>
          <w:fldChar w:fldCharType="begin"/>
        </w:r>
        <w:r w:rsidR="001D4330">
          <w:rPr>
            <w:noProof/>
            <w:webHidden/>
          </w:rPr>
          <w:instrText xml:space="preserve"> PAGEREF _Toc367895656 \h </w:instrText>
        </w:r>
        <w:r w:rsidR="00B552A9">
          <w:rPr>
            <w:noProof/>
            <w:webHidden/>
          </w:rPr>
        </w:r>
        <w:r w:rsidR="00B552A9">
          <w:rPr>
            <w:noProof/>
            <w:webHidden/>
          </w:rPr>
          <w:fldChar w:fldCharType="separate"/>
        </w:r>
        <w:r w:rsidR="00A83950">
          <w:rPr>
            <w:noProof/>
            <w:webHidden/>
          </w:rPr>
          <w:t>8</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7" w:history="1">
        <w:r w:rsidR="001D4330" w:rsidRPr="00870882">
          <w:rPr>
            <w:rStyle w:val="Hyperlink"/>
            <w:noProof/>
          </w:rPr>
          <w:t>2.1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Definitions</w:t>
        </w:r>
        <w:r w:rsidR="001D4330">
          <w:rPr>
            <w:noProof/>
            <w:webHidden/>
          </w:rPr>
          <w:tab/>
        </w:r>
        <w:r w:rsidR="00B552A9">
          <w:rPr>
            <w:noProof/>
            <w:webHidden/>
          </w:rPr>
          <w:fldChar w:fldCharType="begin"/>
        </w:r>
        <w:r w:rsidR="001D4330">
          <w:rPr>
            <w:noProof/>
            <w:webHidden/>
          </w:rPr>
          <w:instrText xml:space="preserve"> PAGEREF _Toc367895657 \h </w:instrText>
        </w:r>
        <w:r w:rsidR="00B552A9">
          <w:rPr>
            <w:noProof/>
            <w:webHidden/>
          </w:rPr>
        </w:r>
        <w:r w:rsidR="00B552A9">
          <w:rPr>
            <w:noProof/>
            <w:webHidden/>
          </w:rPr>
          <w:fldChar w:fldCharType="separate"/>
        </w:r>
        <w:r w:rsidR="00A83950">
          <w:rPr>
            <w:noProof/>
            <w:webHidden/>
          </w:rPr>
          <w:t>8</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8" w:history="1">
        <w:r w:rsidR="001D4330" w:rsidRPr="00870882">
          <w:rPr>
            <w:rStyle w:val="Hyperlink"/>
            <w:noProof/>
          </w:rPr>
          <w:t>2.2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Requirements</w:t>
        </w:r>
        <w:r w:rsidR="001D4330">
          <w:rPr>
            <w:noProof/>
            <w:webHidden/>
          </w:rPr>
          <w:tab/>
        </w:r>
        <w:r w:rsidR="00B552A9">
          <w:rPr>
            <w:noProof/>
            <w:webHidden/>
          </w:rPr>
          <w:fldChar w:fldCharType="begin"/>
        </w:r>
        <w:r w:rsidR="001D4330">
          <w:rPr>
            <w:noProof/>
            <w:webHidden/>
          </w:rPr>
          <w:instrText xml:space="preserve"> PAGEREF _Toc367895658 \h </w:instrText>
        </w:r>
        <w:r w:rsidR="00B552A9">
          <w:rPr>
            <w:noProof/>
            <w:webHidden/>
          </w:rPr>
        </w:r>
        <w:r w:rsidR="00B552A9">
          <w:rPr>
            <w:noProof/>
            <w:webHidden/>
          </w:rPr>
          <w:fldChar w:fldCharType="separate"/>
        </w:r>
        <w:r w:rsidR="00A83950">
          <w:rPr>
            <w:noProof/>
            <w:webHidden/>
          </w:rPr>
          <w:t>8</w:t>
        </w:r>
        <w:r w:rsidR="00B552A9">
          <w:rPr>
            <w:noProof/>
            <w:webHidden/>
          </w:rPr>
          <w:fldChar w:fldCharType="end"/>
        </w:r>
      </w:hyperlink>
    </w:p>
    <w:p w:rsidR="001D4330" w:rsidRDefault="008420B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9" w:history="1">
        <w:r w:rsidR="001D4330" w:rsidRPr="00870882">
          <w:rPr>
            <w:rStyle w:val="Hyperlink"/>
            <w:noProof/>
          </w:rPr>
          <w:t>3</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Shore Site Architecture</w:t>
        </w:r>
        <w:r w:rsidR="001D4330">
          <w:rPr>
            <w:noProof/>
            <w:webHidden/>
          </w:rPr>
          <w:tab/>
        </w:r>
        <w:r w:rsidR="00B552A9">
          <w:rPr>
            <w:noProof/>
            <w:webHidden/>
          </w:rPr>
          <w:fldChar w:fldCharType="begin"/>
        </w:r>
        <w:r w:rsidR="001D4330">
          <w:rPr>
            <w:noProof/>
            <w:webHidden/>
          </w:rPr>
          <w:instrText xml:space="preserve"> PAGEREF _Toc367895659 \h </w:instrText>
        </w:r>
        <w:r w:rsidR="00B552A9">
          <w:rPr>
            <w:noProof/>
            <w:webHidden/>
          </w:rPr>
        </w:r>
        <w:r w:rsidR="00B552A9">
          <w:rPr>
            <w:noProof/>
            <w:webHidden/>
          </w:rPr>
          <w:fldChar w:fldCharType="separate"/>
        </w:r>
        <w:r w:rsidR="00A83950">
          <w:rPr>
            <w:noProof/>
            <w:webHidden/>
          </w:rPr>
          <w:t>9</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0" w:history="1">
        <w:r w:rsidR="001D4330" w:rsidRPr="00870882">
          <w:rPr>
            <w:rStyle w:val="Hyperlink"/>
            <w:noProof/>
          </w:rPr>
          <w:t>3.1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GNSS Augmentation Service</w:t>
        </w:r>
        <w:r w:rsidR="001D4330">
          <w:rPr>
            <w:noProof/>
            <w:webHidden/>
          </w:rPr>
          <w:tab/>
        </w:r>
        <w:r w:rsidR="00B552A9">
          <w:rPr>
            <w:noProof/>
            <w:webHidden/>
          </w:rPr>
          <w:fldChar w:fldCharType="begin"/>
        </w:r>
        <w:r w:rsidR="001D4330">
          <w:rPr>
            <w:noProof/>
            <w:webHidden/>
          </w:rPr>
          <w:instrText xml:space="preserve"> PAGEREF _Toc367895660 \h </w:instrText>
        </w:r>
        <w:r w:rsidR="00B552A9">
          <w:rPr>
            <w:noProof/>
            <w:webHidden/>
          </w:rPr>
        </w:r>
        <w:r w:rsidR="00B552A9">
          <w:rPr>
            <w:noProof/>
            <w:webHidden/>
          </w:rPr>
          <w:fldChar w:fldCharType="separate"/>
        </w:r>
        <w:r w:rsidR="00A83950">
          <w:rPr>
            <w:noProof/>
            <w:webHidden/>
          </w:rPr>
          <w:t>10</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1" w:history="1">
        <w:r w:rsidR="001D4330" w:rsidRPr="00870882">
          <w:rPr>
            <w:rStyle w:val="Hyperlink"/>
            <w:noProof/>
          </w:rPr>
          <w:t>3.1.1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Acquisition</w:t>
        </w:r>
        <w:r w:rsidR="001D4330">
          <w:rPr>
            <w:noProof/>
            <w:webHidden/>
          </w:rPr>
          <w:tab/>
        </w:r>
        <w:r w:rsidR="00B552A9">
          <w:rPr>
            <w:noProof/>
            <w:webHidden/>
          </w:rPr>
          <w:fldChar w:fldCharType="begin"/>
        </w:r>
        <w:r w:rsidR="001D4330">
          <w:rPr>
            <w:noProof/>
            <w:webHidden/>
          </w:rPr>
          <w:instrText xml:space="preserve"> PAGEREF _Toc367895661 \h </w:instrText>
        </w:r>
        <w:r w:rsidR="00B552A9">
          <w:rPr>
            <w:noProof/>
            <w:webHidden/>
          </w:rPr>
        </w:r>
        <w:r w:rsidR="00B552A9">
          <w:rPr>
            <w:noProof/>
            <w:webHidden/>
          </w:rPr>
          <w:fldChar w:fldCharType="separate"/>
        </w:r>
        <w:r w:rsidR="00A83950">
          <w:rPr>
            <w:noProof/>
            <w:webHidden/>
          </w:rPr>
          <w:t>10</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2" w:history="1">
        <w:r w:rsidR="001D4330" w:rsidRPr="00870882">
          <w:rPr>
            <w:rStyle w:val="Hyperlink"/>
            <w:noProof/>
          </w:rPr>
          <w:t>3.1.2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Processing</w:t>
        </w:r>
        <w:r w:rsidR="001D4330">
          <w:rPr>
            <w:noProof/>
            <w:webHidden/>
          </w:rPr>
          <w:tab/>
        </w:r>
        <w:r w:rsidR="00B552A9">
          <w:rPr>
            <w:noProof/>
            <w:webHidden/>
          </w:rPr>
          <w:fldChar w:fldCharType="begin"/>
        </w:r>
        <w:r w:rsidR="001D4330">
          <w:rPr>
            <w:noProof/>
            <w:webHidden/>
          </w:rPr>
          <w:instrText xml:space="preserve"> PAGEREF _Toc367895662 \h </w:instrText>
        </w:r>
        <w:r w:rsidR="00B552A9">
          <w:rPr>
            <w:noProof/>
            <w:webHidden/>
          </w:rPr>
        </w:r>
        <w:r w:rsidR="00B552A9">
          <w:rPr>
            <w:noProof/>
            <w:webHidden/>
          </w:rPr>
          <w:fldChar w:fldCharType="separate"/>
        </w:r>
        <w:r w:rsidR="00A83950">
          <w:rPr>
            <w:noProof/>
            <w:webHidden/>
          </w:rPr>
          <w:t>11</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3" w:history="1">
        <w:r w:rsidR="001D4330" w:rsidRPr="00870882">
          <w:rPr>
            <w:rStyle w:val="Hyperlink"/>
            <w:noProof/>
          </w:rPr>
          <w:t>3.1.3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DGNSS Data Composition</w:t>
        </w:r>
        <w:r w:rsidR="001D4330">
          <w:rPr>
            <w:noProof/>
            <w:webHidden/>
          </w:rPr>
          <w:tab/>
        </w:r>
        <w:r w:rsidR="00B552A9">
          <w:rPr>
            <w:noProof/>
            <w:webHidden/>
          </w:rPr>
          <w:fldChar w:fldCharType="begin"/>
        </w:r>
        <w:r w:rsidR="001D4330">
          <w:rPr>
            <w:noProof/>
            <w:webHidden/>
          </w:rPr>
          <w:instrText xml:space="preserve"> PAGEREF _Toc367895663 \h </w:instrText>
        </w:r>
        <w:r w:rsidR="00B552A9">
          <w:rPr>
            <w:noProof/>
            <w:webHidden/>
          </w:rPr>
        </w:r>
        <w:r w:rsidR="00B552A9">
          <w:rPr>
            <w:noProof/>
            <w:webHidden/>
          </w:rPr>
          <w:fldChar w:fldCharType="separate"/>
        </w:r>
        <w:r w:rsidR="00A83950">
          <w:rPr>
            <w:noProof/>
            <w:webHidden/>
          </w:rPr>
          <w:t>13</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4" w:history="1">
        <w:r w:rsidR="001D4330" w:rsidRPr="00870882">
          <w:rPr>
            <w:rStyle w:val="Hyperlink"/>
            <w:noProof/>
          </w:rPr>
          <w:t>3.1.4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B552A9">
          <w:rPr>
            <w:noProof/>
            <w:webHidden/>
          </w:rPr>
          <w:fldChar w:fldCharType="begin"/>
        </w:r>
        <w:r w:rsidR="001D4330">
          <w:rPr>
            <w:noProof/>
            <w:webHidden/>
          </w:rPr>
          <w:instrText xml:space="preserve"> PAGEREF _Toc367895664 \h </w:instrText>
        </w:r>
        <w:r w:rsidR="00B552A9">
          <w:rPr>
            <w:noProof/>
            <w:webHidden/>
          </w:rPr>
        </w:r>
        <w:r w:rsidR="00B552A9">
          <w:rPr>
            <w:noProof/>
            <w:webHidden/>
          </w:rPr>
          <w:fldChar w:fldCharType="separate"/>
        </w:r>
        <w:r w:rsidR="00A83950">
          <w:rPr>
            <w:noProof/>
            <w:webHidden/>
          </w:rPr>
          <w:t>13</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5" w:history="1">
        <w:r w:rsidR="001D4330" w:rsidRPr="00870882">
          <w:rPr>
            <w:rStyle w:val="Hyperlink"/>
            <w:noProof/>
          </w:rPr>
          <w:t>3.2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Transmission Service</w:t>
        </w:r>
        <w:r w:rsidR="001D4330">
          <w:rPr>
            <w:noProof/>
            <w:webHidden/>
          </w:rPr>
          <w:tab/>
        </w:r>
        <w:r w:rsidR="00B552A9">
          <w:rPr>
            <w:noProof/>
            <w:webHidden/>
          </w:rPr>
          <w:fldChar w:fldCharType="begin"/>
        </w:r>
        <w:r w:rsidR="001D4330">
          <w:rPr>
            <w:noProof/>
            <w:webHidden/>
          </w:rPr>
          <w:instrText xml:space="preserve"> PAGEREF _Toc367895665 \h </w:instrText>
        </w:r>
        <w:r w:rsidR="00B552A9">
          <w:rPr>
            <w:noProof/>
            <w:webHidden/>
          </w:rPr>
        </w:r>
        <w:r w:rsidR="00B552A9">
          <w:rPr>
            <w:noProof/>
            <w:webHidden/>
          </w:rPr>
          <w:fldChar w:fldCharType="separate"/>
        </w:r>
        <w:r w:rsidR="00A83950">
          <w:rPr>
            <w:noProof/>
            <w:webHidden/>
          </w:rPr>
          <w:t>17</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6" w:history="1">
        <w:r w:rsidR="001D4330" w:rsidRPr="00870882">
          <w:rPr>
            <w:rStyle w:val="Hyperlink"/>
            <w:noProof/>
          </w:rPr>
          <w:t>3.2.1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Modulation (MSK Modulator)</w:t>
        </w:r>
        <w:r w:rsidR="001D4330">
          <w:rPr>
            <w:noProof/>
            <w:webHidden/>
          </w:rPr>
          <w:tab/>
        </w:r>
        <w:r w:rsidR="00B552A9">
          <w:rPr>
            <w:noProof/>
            <w:webHidden/>
          </w:rPr>
          <w:fldChar w:fldCharType="begin"/>
        </w:r>
        <w:r w:rsidR="001D4330">
          <w:rPr>
            <w:noProof/>
            <w:webHidden/>
          </w:rPr>
          <w:instrText xml:space="preserve"> PAGEREF _Toc367895666 \h </w:instrText>
        </w:r>
        <w:r w:rsidR="00B552A9">
          <w:rPr>
            <w:noProof/>
            <w:webHidden/>
          </w:rPr>
        </w:r>
        <w:r w:rsidR="00B552A9">
          <w:rPr>
            <w:noProof/>
            <w:webHidden/>
          </w:rPr>
          <w:fldChar w:fldCharType="separate"/>
        </w:r>
        <w:r w:rsidR="00A83950">
          <w:rPr>
            <w:noProof/>
            <w:webHidden/>
          </w:rPr>
          <w:t>18</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7" w:history="1">
        <w:r w:rsidR="001D4330" w:rsidRPr="00870882">
          <w:rPr>
            <w:rStyle w:val="Hyperlink"/>
            <w:noProof/>
          </w:rPr>
          <w:t>3.2.2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Tuning (Automatic Tuning Unit)</w:t>
        </w:r>
        <w:r w:rsidR="001D4330">
          <w:rPr>
            <w:noProof/>
            <w:webHidden/>
          </w:rPr>
          <w:tab/>
        </w:r>
        <w:r w:rsidR="00B552A9">
          <w:rPr>
            <w:noProof/>
            <w:webHidden/>
          </w:rPr>
          <w:fldChar w:fldCharType="begin"/>
        </w:r>
        <w:r w:rsidR="001D4330">
          <w:rPr>
            <w:noProof/>
            <w:webHidden/>
          </w:rPr>
          <w:instrText xml:space="preserve"> PAGEREF _Toc367895667 \h </w:instrText>
        </w:r>
        <w:r w:rsidR="00B552A9">
          <w:rPr>
            <w:noProof/>
            <w:webHidden/>
          </w:rPr>
        </w:r>
        <w:r w:rsidR="00B552A9">
          <w:rPr>
            <w:noProof/>
            <w:webHidden/>
          </w:rPr>
          <w:fldChar w:fldCharType="separate"/>
        </w:r>
        <w:r w:rsidR="00A83950">
          <w:rPr>
            <w:noProof/>
            <w:webHidden/>
          </w:rPr>
          <w:t>18</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8" w:history="1">
        <w:r w:rsidR="001D4330" w:rsidRPr="00870882">
          <w:rPr>
            <w:rStyle w:val="Hyperlink"/>
            <w:noProof/>
            <w:lang w:val="sv-SE"/>
          </w:rPr>
          <w:t>3.2.3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lang w:val="sv-SE"/>
          </w:rPr>
          <w:t>Signal transmission (MF Antenna System)</w:t>
        </w:r>
        <w:r w:rsidR="001D4330">
          <w:rPr>
            <w:noProof/>
            <w:webHidden/>
          </w:rPr>
          <w:tab/>
        </w:r>
        <w:r w:rsidR="00B552A9">
          <w:rPr>
            <w:noProof/>
            <w:webHidden/>
          </w:rPr>
          <w:fldChar w:fldCharType="begin"/>
        </w:r>
        <w:r w:rsidR="001D4330">
          <w:rPr>
            <w:noProof/>
            <w:webHidden/>
          </w:rPr>
          <w:instrText xml:space="preserve"> PAGEREF _Toc367895668 \h </w:instrText>
        </w:r>
        <w:r w:rsidR="00B552A9">
          <w:rPr>
            <w:noProof/>
            <w:webHidden/>
          </w:rPr>
        </w:r>
        <w:r w:rsidR="00B552A9">
          <w:rPr>
            <w:noProof/>
            <w:webHidden/>
          </w:rPr>
          <w:fldChar w:fldCharType="separate"/>
        </w:r>
        <w:r w:rsidR="00A83950">
          <w:rPr>
            <w:noProof/>
            <w:webHidden/>
          </w:rPr>
          <w:t>19</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9" w:history="1">
        <w:r w:rsidR="001D4330" w:rsidRPr="00870882">
          <w:rPr>
            <w:rStyle w:val="Hyperlink"/>
            <w:noProof/>
          </w:rPr>
          <w:t>3.2.4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B552A9">
          <w:rPr>
            <w:noProof/>
            <w:webHidden/>
          </w:rPr>
          <w:fldChar w:fldCharType="begin"/>
        </w:r>
        <w:r w:rsidR="001D4330">
          <w:rPr>
            <w:noProof/>
            <w:webHidden/>
          </w:rPr>
          <w:instrText xml:space="preserve"> PAGEREF _Toc367895669 \h </w:instrText>
        </w:r>
        <w:r w:rsidR="00B552A9">
          <w:rPr>
            <w:noProof/>
            <w:webHidden/>
          </w:rPr>
        </w:r>
        <w:r w:rsidR="00B552A9">
          <w:rPr>
            <w:noProof/>
            <w:webHidden/>
          </w:rPr>
          <w:fldChar w:fldCharType="separate"/>
        </w:r>
        <w:r w:rsidR="00A83950">
          <w:rPr>
            <w:noProof/>
            <w:webHidden/>
          </w:rPr>
          <w:t>19</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0" w:history="1">
        <w:r w:rsidR="001D4330" w:rsidRPr="00870882">
          <w:rPr>
            <w:rStyle w:val="Hyperlink"/>
            <w:noProof/>
          </w:rPr>
          <w:t>3.3</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Technical Implementation</w:t>
        </w:r>
        <w:r w:rsidR="001D4330">
          <w:rPr>
            <w:noProof/>
            <w:webHidden/>
          </w:rPr>
          <w:tab/>
        </w:r>
        <w:r w:rsidR="00B552A9">
          <w:rPr>
            <w:noProof/>
            <w:webHidden/>
          </w:rPr>
          <w:fldChar w:fldCharType="begin"/>
        </w:r>
        <w:r w:rsidR="001D4330">
          <w:rPr>
            <w:noProof/>
            <w:webHidden/>
          </w:rPr>
          <w:instrText xml:space="preserve"> PAGEREF _Toc367895670 \h </w:instrText>
        </w:r>
        <w:r w:rsidR="00B552A9">
          <w:rPr>
            <w:noProof/>
            <w:webHidden/>
          </w:rPr>
        </w:r>
        <w:r w:rsidR="00B552A9">
          <w:rPr>
            <w:noProof/>
            <w:webHidden/>
          </w:rPr>
          <w:fldChar w:fldCharType="separate"/>
        </w:r>
        <w:r w:rsidR="00A83950">
          <w:rPr>
            <w:noProof/>
            <w:webHidden/>
          </w:rPr>
          <w:t>20</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1" w:history="1">
        <w:r w:rsidR="001D4330" w:rsidRPr="00870882">
          <w:rPr>
            <w:rStyle w:val="Hyperlink"/>
            <w:noProof/>
          </w:rPr>
          <w:t>3.3.1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classic approach</w:t>
        </w:r>
        <w:r w:rsidR="001D4330">
          <w:rPr>
            <w:noProof/>
            <w:webHidden/>
          </w:rPr>
          <w:tab/>
        </w:r>
        <w:r w:rsidR="00B552A9">
          <w:rPr>
            <w:noProof/>
            <w:webHidden/>
          </w:rPr>
          <w:fldChar w:fldCharType="begin"/>
        </w:r>
        <w:r w:rsidR="001D4330">
          <w:rPr>
            <w:noProof/>
            <w:webHidden/>
          </w:rPr>
          <w:instrText xml:space="preserve"> PAGEREF _Toc367895671 \h </w:instrText>
        </w:r>
        <w:r w:rsidR="00B552A9">
          <w:rPr>
            <w:noProof/>
            <w:webHidden/>
          </w:rPr>
        </w:r>
        <w:r w:rsidR="00B552A9">
          <w:rPr>
            <w:noProof/>
            <w:webHidden/>
          </w:rPr>
          <w:fldChar w:fldCharType="separate"/>
        </w:r>
        <w:r w:rsidR="00A83950">
          <w:rPr>
            <w:noProof/>
            <w:webHidden/>
          </w:rPr>
          <w:t>21</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2" w:history="1">
        <w:r w:rsidR="001D4330" w:rsidRPr="00870882">
          <w:rPr>
            <w:rStyle w:val="Hyperlink"/>
            <w:noProof/>
          </w:rPr>
          <w:t>3.3.2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network approach</w:t>
        </w:r>
        <w:r w:rsidR="001D4330">
          <w:rPr>
            <w:noProof/>
            <w:webHidden/>
          </w:rPr>
          <w:tab/>
        </w:r>
        <w:r w:rsidR="00B552A9">
          <w:rPr>
            <w:noProof/>
            <w:webHidden/>
          </w:rPr>
          <w:fldChar w:fldCharType="begin"/>
        </w:r>
        <w:r w:rsidR="001D4330">
          <w:rPr>
            <w:noProof/>
            <w:webHidden/>
          </w:rPr>
          <w:instrText xml:space="preserve"> PAGEREF _Toc367895672 \h </w:instrText>
        </w:r>
        <w:r w:rsidR="00B552A9">
          <w:rPr>
            <w:noProof/>
            <w:webHidden/>
          </w:rPr>
        </w:r>
        <w:r w:rsidR="00B552A9">
          <w:rPr>
            <w:noProof/>
            <w:webHidden/>
          </w:rPr>
          <w:fldChar w:fldCharType="separate"/>
        </w:r>
        <w:r w:rsidR="00A83950">
          <w:rPr>
            <w:noProof/>
            <w:webHidden/>
          </w:rPr>
          <w:t>21</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3" w:history="1">
        <w:r w:rsidR="001D4330" w:rsidRPr="00870882">
          <w:rPr>
            <w:rStyle w:val="Hyperlink"/>
            <w:noProof/>
          </w:rPr>
          <w:t>3.3.3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MF transmission service</w:t>
        </w:r>
        <w:r w:rsidR="001D4330">
          <w:rPr>
            <w:noProof/>
            <w:webHidden/>
          </w:rPr>
          <w:tab/>
        </w:r>
        <w:r w:rsidR="00B552A9">
          <w:rPr>
            <w:noProof/>
            <w:webHidden/>
          </w:rPr>
          <w:fldChar w:fldCharType="begin"/>
        </w:r>
        <w:r w:rsidR="001D4330">
          <w:rPr>
            <w:noProof/>
            <w:webHidden/>
          </w:rPr>
          <w:instrText xml:space="preserve"> PAGEREF _Toc367895673 \h </w:instrText>
        </w:r>
        <w:r w:rsidR="00B552A9">
          <w:rPr>
            <w:noProof/>
            <w:webHidden/>
          </w:rPr>
        </w:r>
        <w:r w:rsidR="00B552A9">
          <w:rPr>
            <w:noProof/>
            <w:webHidden/>
          </w:rPr>
          <w:fldChar w:fldCharType="separate"/>
        </w:r>
        <w:r w:rsidR="00A83950">
          <w:rPr>
            <w:noProof/>
            <w:webHidden/>
          </w:rPr>
          <w:t>22</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4" w:history="1">
        <w:r w:rsidR="001D4330" w:rsidRPr="00870882">
          <w:rPr>
            <w:rStyle w:val="Hyperlink"/>
            <w:noProof/>
          </w:rPr>
          <w:t>3.3.4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Remote Control and Far Field Monitoring</w:t>
        </w:r>
        <w:r w:rsidR="001D4330">
          <w:rPr>
            <w:noProof/>
            <w:webHidden/>
          </w:rPr>
          <w:tab/>
        </w:r>
        <w:r w:rsidR="00B552A9">
          <w:rPr>
            <w:noProof/>
            <w:webHidden/>
          </w:rPr>
          <w:fldChar w:fldCharType="begin"/>
        </w:r>
        <w:r w:rsidR="001D4330">
          <w:rPr>
            <w:noProof/>
            <w:webHidden/>
          </w:rPr>
          <w:instrText xml:space="preserve"> PAGEREF _Toc367895674 \h </w:instrText>
        </w:r>
        <w:r w:rsidR="00B552A9">
          <w:rPr>
            <w:noProof/>
            <w:webHidden/>
          </w:rPr>
        </w:r>
        <w:r w:rsidR="00B552A9">
          <w:rPr>
            <w:noProof/>
            <w:webHidden/>
          </w:rPr>
          <w:fldChar w:fldCharType="separate"/>
        </w:r>
        <w:r w:rsidR="00A83950">
          <w:rPr>
            <w:noProof/>
            <w:webHidden/>
          </w:rPr>
          <w:t>22</w:t>
        </w:r>
        <w:r w:rsidR="00B552A9">
          <w:rPr>
            <w:noProof/>
            <w:webHidden/>
          </w:rPr>
          <w:fldChar w:fldCharType="end"/>
        </w:r>
      </w:hyperlink>
    </w:p>
    <w:p w:rsidR="001D4330" w:rsidRDefault="008420B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75" w:history="1">
        <w:r w:rsidR="001D4330" w:rsidRPr="00870882">
          <w:rPr>
            <w:rStyle w:val="Hyperlink"/>
            <w:noProof/>
          </w:rPr>
          <w:t>4</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Operational Aspects</w:t>
        </w:r>
        <w:r w:rsidR="001D4330">
          <w:rPr>
            <w:noProof/>
            <w:webHidden/>
          </w:rPr>
          <w:tab/>
        </w:r>
        <w:r w:rsidR="00B552A9">
          <w:rPr>
            <w:noProof/>
            <w:webHidden/>
          </w:rPr>
          <w:fldChar w:fldCharType="begin"/>
        </w:r>
        <w:r w:rsidR="001D4330">
          <w:rPr>
            <w:noProof/>
            <w:webHidden/>
          </w:rPr>
          <w:instrText xml:space="preserve"> PAGEREF _Toc367895675 \h </w:instrText>
        </w:r>
        <w:r w:rsidR="00B552A9">
          <w:rPr>
            <w:noProof/>
            <w:webHidden/>
          </w:rPr>
        </w:r>
        <w:r w:rsidR="00B552A9">
          <w:rPr>
            <w:noProof/>
            <w:webHidden/>
          </w:rPr>
          <w:fldChar w:fldCharType="separate"/>
        </w:r>
        <w:r w:rsidR="00A83950">
          <w:rPr>
            <w:noProof/>
            <w:webHidden/>
          </w:rPr>
          <w:t>22</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6" w:history="1">
        <w:r w:rsidR="001D4330" w:rsidRPr="00870882">
          <w:rPr>
            <w:rStyle w:val="Hyperlink"/>
            <w:noProof/>
          </w:rPr>
          <w:t>4.1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Publication of information</w:t>
        </w:r>
        <w:r w:rsidR="001D4330">
          <w:rPr>
            <w:noProof/>
            <w:webHidden/>
          </w:rPr>
          <w:tab/>
        </w:r>
        <w:r w:rsidR="00B552A9">
          <w:rPr>
            <w:noProof/>
            <w:webHidden/>
          </w:rPr>
          <w:fldChar w:fldCharType="begin"/>
        </w:r>
        <w:r w:rsidR="001D4330">
          <w:rPr>
            <w:noProof/>
            <w:webHidden/>
          </w:rPr>
          <w:instrText xml:space="preserve"> PAGEREF _Toc367895676 \h </w:instrText>
        </w:r>
        <w:r w:rsidR="00B552A9">
          <w:rPr>
            <w:noProof/>
            <w:webHidden/>
          </w:rPr>
        </w:r>
        <w:r w:rsidR="00B552A9">
          <w:rPr>
            <w:noProof/>
            <w:webHidden/>
          </w:rPr>
          <w:fldChar w:fldCharType="separate"/>
        </w:r>
        <w:r w:rsidR="00A83950">
          <w:rPr>
            <w:b/>
            <w:bCs/>
            <w:noProof/>
            <w:webHidden/>
            <w:lang w:val="en-US"/>
          </w:rPr>
          <w:t>Error! Bookmark not defined.</w:t>
        </w:r>
        <w:r w:rsidR="00B552A9">
          <w:rPr>
            <w:noProof/>
            <w:webHidden/>
          </w:rPr>
          <w:fldChar w:fldCharType="end"/>
        </w:r>
      </w:hyperlink>
    </w:p>
    <w:p w:rsidR="001D4330" w:rsidRDefault="008420B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7" w:history="1">
        <w:r w:rsidR="001D4330" w:rsidRPr="00870882">
          <w:rPr>
            <w:rStyle w:val="Hyperlink"/>
            <w:noProof/>
          </w:rPr>
          <w:t>4.2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verification</w:t>
        </w:r>
        <w:r w:rsidR="001D4330">
          <w:rPr>
            <w:noProof/>
            <w:webHidden/>
          </w:rPr>
          <w:tab/>
        </w:r>
        <w:r w:rsidR="00B552A9">
          <w:rPr>
            <w:noProof/>
            <w:webHidden/>
          </w:rPr>
          <w:fldChar w:fldCharType="begin"/>
        </w:r>
        <w:r w:rsidR="001D4330">
          <w:rPr>
            <w:noProof/>
            <w:webHidden/>
          </w:rPr>
          <w:instrText xml:space="preserve"> PAGEREF _Toc367895677 \h </w:instrText>
        </w:r>
        <w:r w:rsidR="00B552A9">
          <w:rPr>
            <w:noProof/>
            <w:webHidden/>
          </w:rPr>
        </w:r>
        <w:r w:rsidR="00B552A9">
          <w:rPr>
            <w:noProof/>
            <w:webHidden/>
          </w:rPr>
          <w:fldChar w:fldCharType="separate"/>
        </w:r>
        <w:r w:rsidR="00A83950">
          <w:rPr>
            <w:noProof/>
            <w:webHidden/>
          </w:rPr>
          <w:t>23</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8" w:history="1">
        <w:r w:rsidR="001D4330" w:rsidRPr="00870882">
          <w:rPr>
            <w:rStyle w:val="Hyperlink"/>
            <w:noProof/>
          </w:rPr>
          <w:t>4.2.1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Continuity</w:t>
        </w:r>
        <w:r w:rsidR="001D4330">
          <w:rPr>
            <w:noProof/>
            <w:webHidden/>
          </w:rPr>
          <w:tab/>
        </w:r>
        <w:r w:rsidR="00B552A9">
          <w:rPr>
            <w:noProof/>
            <w:webHidden/>
          </w:rPr>
          <w:fldChar w:fldCharType="begin"/>
        </w:r>
        <w:r w:rsidR="001D4330">
          <w:rPr>
            <w:noProof/>
            <w:webHidden/>
          </w:rPr>
          <w:instrText xml:space="preserve"> PAGEREF _Toc367895678 \h </w:instrText>
        </w:r>
        <w:r w:rsidR="00B552A9">
          <w:rPr>
            <w:noProof/>
            <w:webHidden/>
          </w:rPr>
        </w:r>
        <w:r w:rsidR="00B552A9">
          <w:rPr>
            <w:noProof/>
            <w:webHidden/>
          </w:rPr>
          <w:fldChar w:fldCharType="separate"/>
        </w:r>
        <w:r w:rsidR="00A83950">
          <w:rPr>
            <w:noProof/>
            <w:webHidden/>
          </w:rPr>
          <w:t>24</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9" w:history="1">
        <w:r w:rsidR="001D4330" w:rsidRPr="00870882">
          <w:rPr>
            <w:rStyle w:val="Hyperlink"/>
            <w:noProof/>
          </w:rPr>
          <w:t>4.2.2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Integrity</w:t>
        </w:r>
        <w:r w:rsidR="001D4330">
          <w:rPr>
            <w:noProof/>
            <w:webHidden/>
          </w:rPr>
          <w:tab/>
        </w:r>
        <w:r w:rsidR="00B552A9">
          <w:rPr>
            <w:noProof/>
            <w:webHidden/>
          </w:rPr>
          <w:fldChar w:fldCharType="begin"/>
        </w:r>
        <w:r w:rsidR="001D4330">
          <w:rPr>
            <w:noProof/>
            <w:webHidden/>
          </w:rPr>
          <w:instrText xml:space="preserve"> PAGEREF _Toc367895679 \h </w:instrText>
        </w:r>
        <w:r w:rsidR="00B552A9">
          <w:rPr>
            <w:noProof/>
            <w:webHidden/>
          </w:rPr>
        </w:r>
        <w:r w:rsidR="00B552A9">
          <w:rPr>
            <w:noProof/>
            <w:webHidden/>
          </w:rPr>
          <w:fldChar w:fldCharType="separate"/>
        </w:r>
        <w:r w:rsidR="00A83950">
          <w:rPr>
            <w:noProof/>
            <w:webHidden/>
          </w:rPr>
          <w:t>24</w:t>
        </w:r>
        <w:r w:rsidR="00B552A9">
          <w:rPr>
            <w:noProof/>
            <w:webHidden/>
          </w:rPr>
          <w:fldChar w:fldCharType="end"/>
        </w:r>
      </w:hyperlink>
    </w:p>
    <w:p w:rsidR="001D4330" w:rsidRDefault="008420B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80" w:history="1">
        <w:r w:rsidR="001D4330" w:rsidRPr="00870882">
          <w:rPr>
            <w:rStyle w:val="Hyperlink"/>
            <w:noProof/>
          </w:rPr>
          <w:t>4.2.3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Accuracy</w:t>
        </w:r>
        <w:r w:rsidR="001D4330">
          <w:rPr>
            <w:noProof/>
            <w:webHidden/>
          </w:rPr>
          <w:tab/>
        </w:r>
        <w:r w:rsidR="00B552A9">
          <w:rPr>
            <w:noProof/>
            <w:webHidden/>
          </w:rPr>
          <w:fldChar w:fldCharType="begin"/>
        </w:r>
        <w:r w:rsidR="001D4330">
          <w:rPr>
            <w:noProof/>
            <w:webHidden/>
          </w:rPr>
          <w:instrText xml:space="preserve"> PAGEREF _Toc367895680 \h </w:instrText>
        </w:r>
        <w:r w:rsidR="00B552A9">
          <w:rPr>
            <w:noProof/>
            <w:webHidden/>
          </w:rPr>
        </w:r>
        <w:r w:rsidR="00B552A9">
          <w:rPr>
            <w:noProof/>
            <w:webHidden/>
          </w:rPr>
          <w:fldChar w:fldCharType="separate"/>
        </w:r>
        <w:r w:rsidR="00A83950">
          <w:rPr>
            <w:noProof/>
            <w:webHidden/>
          </w:rPr>
          <w:t>24</w:t>
        </w:r>
        <w:r w:rsidR="00B552A9">
          <w:rPr>
            <w:noProof/>
            <w:webHidden/>
          </w:rPr>
          <w:fldChar w:fldCharType="end"/>
        </w:r>
      </w:hyperlink>
    </w:p>
    <w:p w:rsidR="001D4330" w:rsidRDefault="008420B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81" w:history="1">
        <w:r w:rsidR="001D4330" w:rsidRPr="00870882">
          <w:rPr>
            <w:rStyle w:val="Hyperlink"/>
            <w:noProof/>
          </w:rPr>
          <w:t>5</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References (Marek)</w:t>
        </w:r>
        <w:r w:rsidR="001D4330">
          <w:rPr>
            <w:noProof/>
            <w:webHidden/>
          </w:rPr>
          <w:tab/>
        </w:r>
        <w:r w:rsidR="00B552A9">
          <w:rPr>
            <w:noProof/>
            <w:webHidden/>
          </w:rPr>
          <w:fldChar w:fldCharType="begin"/>
        </w:r>
        <w:r w:rsidR="001D4330">
          <w:rPr>
            <w:noProof/>
            <w:webHidden/>
          </w:rPr>
          <w:instrText xml:space="preserve"> PAGEREF _Toc367895681 \h </w:instrText>
        </w:r>
        <w:r w:rsidR="00B552A9">
          <w:rPr>
            <w:noProof/>
            <w:webHidden/>
          </w:rPr>
        </w:r>
        <w:r w:rsidR="00B552A9">
          <w:rPr>
            <w:noProof/>
            <w:webHidden/>
          </w:rPr>
          <w:fldChar w:fldCharType="separate"/>
        </w:r>
        <w:r w:rsidR="00A83950">
          <w:rPr>
            <w:noProof/>
            <w:webHidden/>
          </w:rPr>
          <w:t>26</w:t>
        </w:r>
        <w:r w:rsidR="00B552A9">
          <w:rPr>
            <w:noProof/>
            <w:webHidden/>
          </w:rPr>
          <w:fldChar w:fldCharType="end"/>
        </w:r>
      </w:hyperlink>
    </w:p>
    <w:p w:rsidR="001D4330" w:rsidRDefault="008420B8">
      <w:pPr>
        <w:pStyle w:val="TOC2"/>
        <w:tabs>
          <w:tab w:val="right" w:leader="dot" w:pos="9017"/>
        </w:tabs>
        <w:rPr>
          <w:rFonts w:asciiTheme="minorHAnsi" w:eastAsiaTheme="minorEastAsia" w:hAnsiTheme="minorHAnsi" w:cstheme="minorBidi"/>
          <w:smallCaps w:val="0"/>
          <w:noProof/>
          <w:sz w:val="22"/>
          <w:szCs w:val="22"/>
          <w:lang w:eastAsia="en-GB"/>
        </w:rPr>
      </w:pPr>
      <w:hyperlink w:anchor="_Toc367895682" w:history="1">
        <w:r w:rsidR="001D4330" w:rsidRPr="00870882">
          <w:rPr>
            <w:rStyle w:val="Hyperlink"/>
            <w:noProof/>
          </w:rPr>
          <w:t>ANNXES</w:t>
        </w:r>
        <w:r w:rsidR="001D4330">
          <w:rPr>
            <w:noProof/>
            <w:webHidden/>
          </w:rPr>
          <w:tab/>
        </w:r>
        <w:r w:rsidR="00B552A9">
          <w:rPr>
            <w:noProof/>
            <w:webHidden/>
          </w:rPr>
          <w:fldChar w:fldCharType="begin"/>
        </w:r>
        <w:r w:rsidR="001D4330">
          <w:rPr>
            <w:noProof/>
            <w:webHidden/>
          </w:rPr>
          <w:instrText xml:space="preserve"> PAGEREF _Toc367895682 \h </w:instrText>
        </w:r>
        <w:r w:rsidR="00B552A9">
          <w:rPr>
            <w:noProof/>
            <w:webHidden/>
          </w:rPr>
        </w:r>
        <w:r w:rsidR="00B552A9">
          <w:rPr>
            <w:noProof/>
            <w:webHidden/>
          </w:rPr>
          <w:fldChar w:fldCharType="separate"/>
        </w:r>
        <w:r w:rsidR="00A83950">
          <w:rPr>
            <w:noProof/>
            <w:webHidden/>
          </w:rPr>
          <w:t>28</w:t>
        </w:r>
        <w:r w:rsidR="00B552A9">
          <w:rPr>
            <w:noProof/>
            <w:webHidden/>
          </w:rPr>
          <w:fldChar w:fldCharType="end"/>
        </w:r>
      </w:hyperlink>
    </w:p>
    <w:p w:rsidR="001D4330" w:rsidRDefault="008420B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3" w:history="1">
        <w:r w:rsidR="001D4330" w:rsidRPr="00870882">
          <w:rPr>
            <w:rStyle w:val="Hyperlink"/>
            <w:noProof/>
          </w:rPr>
          <w:t>ANNEX A</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Abbreviations</w:t>
        </w:r>
        <w:r w:rsidR="001D4330">
          <w:rPr>
            <w:noProof/>
            <w:webHidden/>
          </w:rPr>
          <w:tab/>
        </w:r>
        <w:r w:rsidR="00B552A9">
          <w:rPr>
            <w:noProof/>
            <w:webHidden/>
          </w:rPr>
          <w:fldChar w:fldCharType="begin"/>
        </w:r>
        <w:r w:rsidR="001D4330">
          <w:rPr>
            <w:noProof/>
            <w:webHidden/>
          </w:rPr>
          <w:instrText xml:space="preserve"> PAGEREF _Toc367895683 \h </w:instrText>
        </w:r>
        <w:r w:rsidR="00B552A9">
          <w:rPr>
            <w:noProof/>
            <w:webHidden/>
          </w:rPr>
        </w:r>
        <w:r w:rsidR="00B552A9">
          <w:rPr>
            <w:noProof/>
            <w:webHidden/>
          </w:rPr>
          <w:fldChar w:fldCharType="separate"/>
        </w:r>
        <w:r w:rsidR="00A83950">
          <w:rPr>
            <w:noProof/>
            <w:webHidden/>
          </w:rPr>
          <w:t>28</w:t>
        </w:r>
        <w:r w:rsidR="00B552A9">
          <w:rPr>
            <w:noProof/>
            <w:webHidden/>
          </w:rPr>
          <w:fldChar w:fldCharType="end"/>
        </w:r>
      </w:hyperlink>
    </w:p>
    <w:p w:rsidR="001D4330" w:rsidRDefault="008420B8">
      <w:pPr>
        <w:pStyle w:val="TOC1"/>
        <w:tabs>
          <w:tab w:val="left" w:pos="1200"/>
          <w:tab w:val="right" w:leader="dot" w:pos="9017"/>
        </w:tabs>
        <w:rPr>
          <w:rFonts w:asciiTheme="minorHAnsi" w:eastAsiaTheme="minorEastAsia" w:hAnsiTheme="minorHAnsi" w:cstheme="minorBidi"/>
          <w:b w:val="0"/>
          <w:bCs w:val="0"/>
          <w:caps w:val="0"/>
          <w:noProof/>
          <w:sz w:val="22"/>
          <w:szCs w:val="22"/>
          <w:lang w:eastAsia="en-GB"/>
        </w:rPr>
      </w:pPr>
      <w:hyperlink w:anchor="_Toc367895684" w:history="1">
        <w:r w:rsidR="001D4330" w:rsidRPr="00870882">
          <w:rPr>
            <w:rStyle w:val="Hyperlink"/>
            <w:noProof/>
          </w:rPr>
          <w:t>ANNEX B</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DGNSS Broadcast Settings</w:t>
        </w:r>
        <w:r w:rsidR="001D4330">
          <w:rPr>
            <w:noProof/>
            <w:webHidden/>
          </w:rPr>
          <w:tab/>
        </w:r>
        <w:r w:rsidR="00B552A9">
          <w:rPr>
            <w:noProof/>
            <w:webHidden/>
          </w:rPr>
          <w:fldChar w:fldCharType="begin"/>
        </w:r>
        <w:r w:rsidR="001D4330">
          <w:rPr>
            <w:noProof/>
            <w:webHidden/>
          </w:rPr>
          <w:instrText xml:space="preserve"> PAGEREF _Toc367895684 \h </w:instrText>
        </w:r>
        <w:r w:rsidR="00B552A9">
          <w:rPr>
            <w:noProof/>
            <w:webHidden/>
          </w:rPr>
        </w:r>
        <w:r w:rsidR="00B552A9">
          <w:rPr>
            <w:noProof/>
            <w:webHidden/>
          </w:rPr>
          <w:fldChar w:fldCharType="separate"/>
        </w:r>
        <w:r w:rsidR="00A83950">
          <w:rPr>
            <w:noProof/>
            <w:webHidden/>
          </w:rPr>
          <w:t>29</w:t>
        </w:r>
        <w:r w:rsidR="00B552A9">
          <w:rPr>
            <w:noProof/>
            <w:webHidden/>
          </w:rPr>
          <w:fldChar w:fldCharType="end"/>
        </w:r>
      </w:hyperlink>
    </w:p>
    <w:p w:rsidR="001D4330" w:rsidRDefault="008420B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5" w:history="1">
        <w:r w:rsidR="001D4330" w:rsidRPr="00870882">
          <w:rPr>
            <w:rStyle w:val="Hyperlink"/>
            <w:noProof/>
          </w:rPr>
          <w:t>ANNEX C</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of validation of availability and continuity</w:t>
        </w:r>
        <w:r w:rsidR="001D4330">
          <w:rPr>
            <w:noProof/>
            <w:webHidden/>
          </w:rPr>
          <w:tab/>
        </w:r>
        <w:r w:rsidR="00B552A9">
          <w:rPr>
            <w:noProof/>
            <w:webHidden/>
          </w:rPr>
          <w:fldChar w:fldCharType="begin"/>
        </w:r>
        <w:r w:rsidR="001D4330">
          <w:rPr>
            <w:noProof/>
            <w:webHidden/>
          </w:rPr>
          <w:instrText xml:space="preserve"> PAGEREF _Toc367895685 \h </w:instrText>
        </w:r>
        <w:r w:rsidR="00B552A9">
          <w:rPr>
            <w:noProof/>
            <w:webHidden/>
          </w:rPr>
        </w:r>
        <w:r w:rsidR="00B552A9">
          <w:rPr>
            <w:noProof/>
            <w:webHidden/>
          </w:rPr>
          <w:fldChar w:fldCharType="separate"/>
        </w:r>
        <w:r w:rsidR="00A83950">
          <w:rPr>
            <w:noProof/>
            <w:webHidden/>
          </w:rPr>
          <w:t>41</w:t>
        </w:r>
        <w:r w:rsidR="00B552A9">
          <w:rPr>
            <w:noProof/>
            <w:webHidden/>
          </w:rPr>
          <w:fldChar w:fldCharType="end"/>
        </w:r>
      </w:hyperlink>
    </w:p>
    <w:p w:rsidR="001D4330" w:rsidRDefault="008420B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6" w:history="1">
        <w:r w:rsidR="001D4330" w:rsidRPr="00870882">
          <w:rPr>
            <w:rStyle w:val="Hyperlink"/>
            <w:noProof/>
          </w:rPr>
          <w:t>ANNEX D</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link budget</w:t>
        </w:r>
        <w:r w:rsidR="001D4330">
          <w:rPr>
            <w:noProof/>
            <w:webHidden/>
          </w:rPr>
          <w:tab/>
        </w:r>
        <w:r w:rsidR="00B552A9">
          <w:rPr>
            <w:noProof/>
            <w:webHidden/>
          </w:rPr>
          <w:fldChar w:fldCharType="begin"/>
        </w:r>
        <w:r w:rsidR="001D4330">
          <w:rPr>
            <w:noProof/>
            <w:webHidden/>
          </w:rPr>
          <w:instrText xml:space="preserve"> PAGEREF _Toc367895686 \h </w:instrText>
        </w:r>
        <w:r w:rsidR="00B552A9">
          <w:rPr>
            <w:noProof/>
            <w:webHidden/>
          </w:rPr>
        </w:r>
        <w:r w:rsidR="00B552A9">
          <w:rPr>
            <w:noProof/>
            <w:webHidden/>
          </w:rPr>
          <w:fldChar w:fldCharType="separate"/>
        </w:r>
        <w:r w:rsidR="00A83950">
          <w:rPr>
            <w:noProof/>
            <w:webHidden/>
          </w:rPr>
          <w:t>42</w:t>
        </w:r>
        <w:r w:rsidR="00B552A9">
          <w:rPr>
            <w:noProof/>
            <w:webHidden/>
          </w:rPr>
          <w:fldChar w:fldCharType="end"/>
        </w:r>
      </w:hyperlink>
    </w:p>
    <w:p w:rsidR="001D4330" w:rsidRDefault="008420B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7" w:history="1">
        <w:r w:rsidR="001D4330" w:rsidRPr="00870882">
          <w:rPr>
            <w:rStyle w:val="Hyperlink"/>
            <w:noProof/>
          </w:rPr>
          <w:t>ANNEX E</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System Availability</w:t>
        </w:r>
        <w:r w:rsidR="001D4330">
          <w:rPr>
            <w:noProof/>
            <w:webHidden/>
          </w:rPr>
          <w:tab/>
        </w:r>
        <w:r w:rsidR="00B552A9">
          <w:rPr>
            <w:noProof/>
            <w:webHidden/>
          </w:rPr>
          <w:fldChar w:fldCharType="begin"/>
        </w:r>
        <w:r w:rsidR="001D4330">
          <w:rPr>
            <w:noProof/>
            <w:webHidden/>
          </w:rPr>
          <w:instrText xml:space="preserve"> PAGEREF _Toc367895687 \h </w:instrText>
        </w:r>
        <w:r w:rsidR="00B552A9">
          <w:rPr>
            <w:noProof/>
            <w:webHidden/>
          </w:rPr>
        </w:r>
        <w:r w:rsidR="00B552A9">
          <w:rPr>
            <w:noProof/>
            <w:webHidden/>
          </w:rPr>
          <w:fldChar w:fldCharType="separate"/>
        </w:r>
        <w:r w:rsidR="00A83950">
          <w:rPr>
            <w:noProof/>
            <w:webHidden/>
          </w:rPr>
          <w:t>43</w:t>
        </w:r>
        <w:r w:rsidR="00B552A9">
          <w:rPr>
            <w:noProof/>
            <w:webHidden/>
          </w:rPr>
          <w:fldChar w:fldCharType="end"/>
        </w:r>
      </w:hyperlink>
    </w:p>
    <w:p w:rsidR="001D4330" w:rsidRDefault="008420B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8" w:history="1">
        <w:r w:rsidR="001D4330" w:rsidRPr="00870882">
          <w:rPr>
            <w:rStyle w:val="Hyperlink"/>
            <w:noProof/>
          </w:rPr>
          <w:t>ANNEX F</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Antenna Performance</w:t>
        </w:r>
        <w:r w:rsidR="001D4330">
          <w:rPr>
            <w:noProof/>
            <w:webHidden/>
          </w:rPr>
          <w:tab/>
        </w:r>
        <w:r w:rsidR="00B552A9">
          <w:rPr>
            <w:noProof/>
            <w:webHidden/>
          </w:rPr>
          <w:fldChar w:fldCharType="begin"/>
        </w:r>
        <w:r w:rsidR="001D4330">
          <w:rPr>
            <w:noProof/>
            <w:webHidden/>
          </w:rPr>
          <w:instrText xml:space="preserve"> PAGEREF _Toc367895688 \h </w:instrText>
        </w:r>
        <w:r w:rsidR="00B552A9">
          <w:rPr>
            <w:noProof/>
            <w:webHidden/>
          </w:rPr>
        </w:r>
        <w:r w:rsidR="00B552A9">
          <w:rPr>
            <w:noProof/>
            <w:webHidden/>
          </w:rPr>
          <w:fldChar w:fldCharType="separate"/>
        </w:r>
        <w:r w:rsidR="00A83950">
          <w:rPr>
            <w:noProof/>
            <w:webHidden/>
          </w:rPr>
          <w:t>44</w:t>
        </w:r>
        <w:r w:rsidR="00B552A9">
          <w:rPr>
            <w:noProof/>
            <w:webHidden/>
          </w:rPr>
          <w:fldChar w:fldCharType="end"/>
        </w:r>
      </w:hyperlink>
    </w:p>
    <w:p w:rsidR="003F4757" w:rsidRPr="00F92C80" w:rsidRDefault="00B552A9" w:rsidP="00A60E3A">
      <w:r>
        <w:rPr>
          <w:rFonts w:ascii="Arial" w:hAnsi="Arial"/>
          <w:b/>
          <w:smallCaps/>
          <w:sz w:val="22"/>
        </w:rPr>
        <w:fldChar w:fldCharType="end"/>
      </w:r>
    </w:p>
    <w:p w:rsidR="003F4757" w:rsidRDefault="003F4757" w:rsidP="00A60E3A">
      <w:pPr>
        <w:pStyle w:val="Heading1"/>
      </w:pPr>
      <w:r w:rsidRPr="00A60E3A">
        <w:br w:type="page"/>
      </w:r>
      <w:bookmarkStart w:id="20" w:name="_Toc367895649"/>
      <w:r>
        <w:lastRenderedPageBreak/>
        <w:t>Introduction</w:t>
      </w:r>
      <w:bookmarkEnd w:id="20"/>
    </w:p>
    <w:p w:rsidR="003F4755" w:rsidRDefault="00856625" w:rsidP="00C203AE">
      <w:pPr>
        <w:pStyle w:val="Heading2"/>
        <w:tabs>
          <w:tab w:val="num" w:pos="840"/>
        </w:tabs>
      </w:pPr>
      <w:r>
        <w:t>Scope of document</w:t>
      </w:r>
    </w:p>
    <w:p w:rsidR="007A7242" w:rsidRDefault="007A7242" w:rsidP="007A7242">
      <w:pPr>
        <w:pStyle w:val="BodyText"/>
        <w:jc w:val="both"/>
      </w:pPr>
      <w:r w:rsidRPr="00F92C80">
        <w:t>A Global Navigation Satellite System (GNSS) is a space-based positioning, navigation and time distribution system designed for world-wide use</w:t>
      </w:r>
      <w:r>
        <w:t xml:space="preserve">.  </w:t>
      </w:r>
      <w:commentRangeStart w:id="21"/>
      <w:del w:id="22" w:author="Hoppe " w:date="2014-07-15T15:17:00Z">
        <w:r w:rsidDel="00B01148">
          <w:delText>The most commonly used system is the Global Positioning System (GPS), however other systems are available (for example GLONASS) with others are being developed (for example Galileo &amp; BeiDou)</w:delText>
        </w:r>
        <w:r w:rsidRPr="00F92C80" w:rsidDel="00B01148">
          <w:delText xml:space="preserve">. </w:delText>
        </w:r>
        <w:commentRangeEnd w:id="21"/>
        <w:r w:rsidR="00A634D3" w:rsidDel="00B01148">
          <w:rPr>
            <w:rStyle w:val="CommentReference"/>
          </w:rPr>
          <w:commentReference w:id="21"/>
        </w:r>
      </w:del>
      <w:ins w:id="23" w:author="alang" w:date="2014-09-17T20:33:00Z">
        <w:r w:rsidR="00755673" w:rsidRPr="00755673">
          <w:t xml:space="preserve"> </w:t>
        </w:r>
        <w:r w:rsidR="00755673">
          <w:t xml:space="preserve">GPS and GLONASS </w:t>
        </w:r>
        <w:proofErr w:type="gramStart"/>
        <w:r w:rsidR="00755673">
          <w:t xml:space="preserve">are  </w:t>
        </w:r>
      </w:ins>
      <w:proofErr w:type="gramEnd"/>
      <w:ins w:id="24" w:author="Hoppe " w:date="2014-07-15T15:17:00Z">
        <w:del w:id="25" w:author="alang" w:date="2014-09-17T20:33:00Z">
          <w:r w:rsidR="00B01148" w:rsidDel="00755673">
            <w:delText xml:space="preserve">GNSS of the </w:delText>
          </w:r>
        </w:del>
        <w:r w:rsidR="00B01148">
          <w:t xml:space="preserve">first generation </w:t>
        </w:r>
      </w:ins>
      <w:ins w:id="26" w:author="alang" w:date="2014-09-17T20:33:00Z">
        <w:r w:rsidR="00755673">
          <w:t xml:space="preserve">GNSS and were developed in the  1990’s. </w:t>
        </w:r>
      </w:ins>
      <w:ins w:id="27" w:author="Hoppe " w:date="2014-07-15T15:17:00Z">
        <w:del w:id="28" w:author="alang" w:date="2014-09-17T20:33:00Z">
          <w:r w:rsidR="00B01148" w:rsidDel="00755673">
            <w:delText>are GPS and GLONASS</w:delText>
          </w:r>
        </w:del>
        <w:r w:rsidR="00B01148">
          <w:t xml:space="preserve">. The second generation cover modernised GPS and GLONAS </w:t>
        </w:r>
        <w:del w:id="29" w:author="alang" w:date="2014-09-17T20:33:00Z">
          <w:r w:rsidR="00B01148" w:rsidDel="00755673">
            <w:delText>and</w:delText>
          </w:r>
        </w:del>
      </w:ins>
      <w:ins w:id="30" w:author="alang" w:date="2014-09-17T20:33:00Z">
        <w:r w:rsidR="00755673">
          <w:t>along with</w:t>
        </w:r>
      </w:ins>
      <w:ins w:id="31" w:author="Hoppe " w:date="2014-07-15T15:17:00Z">
        <w:r w:rsidR="00B01148">
          <w:t xml:space="preserve"> new systems such as Galileo and </w:t>
        </w:r>
        <w:proofErr w:type="spellStart"/>
        <w:r w:rsidR="00B01148">
          <w:t>BeiDou</w:t>
        </w:r>
        <w:proofErr w:type="spellEnd"/>
        <w:r w:rsidR="00B01148">
          <w:t>.</w:t>
        </w:r>
      </w:ins>
    </w:p>
    <w:p w:rsidR="007A7242" w:rsidRDefault="007A7242" w:rsidP="007A7242">
      <w:pPr>
        <w:pStyle w:val="BodyText"/>
        <w:jc w:val="both"/>
      </w:pPr>
      <w:r w:rsidRPr="00F92C80">
        <w:t>Differential GNSS (DGNSS) is a means of improving the accuracy of GNSS and providing integrity monitoring to the user. DGNSS involves having</w:t>
      </w:r>
      <w:ins w:id="32" w:author="alang" w:date="2014-09-17T20:34:00Z">
        <w:r w:rsidR="00755673" w:rsidRPr="00755673">
          <w:t xml:space="preserve"> </w:t>
        </w:r>
        <w:r w:rsidR="00755673" w:rsidRPr="00F92C80">
          <w:t>reference stations</w:t>
        </w:r>
      </w:ins>
      <w:r w:rsidRPr="00F92C80">
        <w:t xml:space="preserve">, at precisely known </w:t>
      </w:r>
      <w:proofErr w:type="gramStart"/>
      <w:r w:rsidRPr="00F92C80">
        <w:t xml:space="preserve">locations, </w:t>
      </w:r>
      <w:del w:id="33" w:author="alang" w:date="2014-09-17T20:34:00Z">
        <w:r w:rsidRPr="00F92C80" w:rsidDel="00755673">
          <w:delText xml:space="preserve">reference stations </w:delText>
        </w:r>
      </w:del>
      <w:r w:rsidRPr="00F92C80">
        <w:t xml:space="preserve">that provide real-time corrections </w:t>
      </w:r>
      <w:ins w:id="34" w:author="alang" w:date="2014-09-17T20:35:00Z">
        <w:r w:rsidR="00755673">
          <w:t xml:space="preserve">and integrity information </w:t>
        </w:r>
      </w:ins>
      <w:r w:rsidRPr="00F92C80">
        <w:t xml:space="preserve">to </w:t>
      </w:r>
      <w:del w:id="35" w:author="alang" w:date="2014-09-17T20:34:00Z">
        <w:r w:rsidRPr="00F92C80" w:rsidDel="00755673">
          <w:delText xml:space="preserve">the </w:delText>
        </w:r>
      </w:del>
      <w:ins w:id="36" w:author="Hoppe " w:date="2014-07-15T15:20:00Z">
        <w:del w:id="37" w:author="alang" w:date="2014-09-17T20:34:00Z">
          <w:r w:rsidR="00B01148" w:rsidDel="00755673">
            <w:delText xml:space="preserve">first generation </w:delText>
          </w:r>
        </w:del>
      </w:ins>
      <w:r w:rsidRPr="00F92C80">
        <w:t>GNSS</w:t>
      </w:r>
      <w:proofErr w:type="gramEnd"/>
      <w:r w:rsidRPr="00F92C80">
        <w:t xml:space="preserve"> signals</w:t>
      </w:r>
      <w:del w:id="38" w:author="alang" w:date="2014-09-17T20:35:00Z">
        <w:r w:rsidRPr="00F92C80" w:rsidDel="00755673">
          <w:delText xml:space="preserve"> and integrity monitoring</w:delText>
        </w:r>
      </w:del>
      <w:r w:rsidRPr="00F92C80">
        <w:t>.</w:t>
      </w:r>
    </w:p>
    <w:p w:rsidR="007A7242" w:rsidRDefault="007A7242" w:rsidP="007A7242">
      <w:pPr>
        <w:pStyle w:val="BodyText"/>
        <w:jc w:val="both"/>
      </w:pPr>
      <w:r>
        <w:t>This Recommendation considers the generation and broadcast of code based corrections with a focus on the maritime domain.   It</w:t>
      </w:r>
      <w:r w:rsidRPr="00F92C80">
        <w:t xml:space="preserve"> describes the use of transmitters in the 285 – 325 kHz / 283.5 – 315 kHz LF/MF marine frequency band to </w:t>
      </w:r>
      <w:r>
        <w:t>provide</w:t>
      </w:r>
      <w:r w:rsidRPr="00F92C80">
        <w:t xml:space="preserve"> DGNSS</w:t>
      </w:r>
      <w:ins w:id="39" w:author="Hoppe " w:date="2014-07-15T15:32:00Z">
        <w:r w:rsidR="00C9306B">
          <w:t xml:space="preserve"> signals</w:t>
        </w:r>
      </w:ins>
      <w:r>
        <w:t xml:space="preserve">, but acknowledges that other means of transmitting corrections are available, for example via AIS.  </w:t>
      </w:r>
      <w:r w:rsidRPr="00F92C80">
        <w:t>It must be noted that DGNSS is an augmentation of GNSS and is not a stand-alone radio navigation system</w:t>
      </w:r>
      <w:r>
        <w:t>. DGNSS systems provide</w:t>
      </w:r>
      <w:del w:id="40" w:author="alang" w:date="2014-09-17T20:36:00Z">
        <w:r w:rsidDel="00755673">
          <w:delText>s</w:delText>
        </w:r>
      </w:del>
      <w:r>
        <w:t xml:space="preserve"> shore-to-ship services</w:t>
      </w:r>
      <w:del w:id="41" w:author="Hoppe " w:date="2014-07-15T15:25:00Z">
        <w:r w:rsidDel="00A4089B">
          <w:delText xml:space="preserve"> only</w:delText>
        </w:r>
      </w:del>
      <w:r>
        <w:t xml:space="preserve">. </w:t>
      </w:r>
      <w:del w:id="42" w:author="Hoppe " w:date="2014-07-15T15:25:00Z">
        <w:r w:rsidDel="00A4089B">
          <w:delText>There is no ship-to-shore link in a DGNSS system.</w:delText>
        </w:r>
      </w:del>
    </w:p>
    <w:p w:rsidR="007A7242" w:rsidRPr="00C146D6" w:rsidRDefault="007A7242" w:rsidP="007A7242">
      <w:pPr>
        <w:jc w:val="both"/>
      </w:pPr>
      <w:r w:rsidRPr="004976A0">
        <w:t xml:space="preserve">GNSS does not inherently provide integrity information and therefore the position may contain significant errors for extended periods of time, without notifying the user. Augmentation will provide </w:t>
      </w:r>
      <w:ins w:id="43" w:author="alang" w:date="2014-09-17T20:37:00Z">
        <w:r w:rsidR="00A56BE5">
          <w:t xml:space="preserve">the user with </w:t>
        </w:r>
      </w:ins>
      <w:del w:id="44" w:author="alang" w:date="2014-09-17T20:37:00Z">
        <w:r w:rsidRPr="004976A0" w:rsidDel="00A56BE5">
          <w:delText>such</w:delText>
        </w:r>
      </w:del>
      <w:r w:rsidRPr="004976A0">
        <w:t xml:space="preserve"> </w:t>
      </w:r>
      <w:ins w:id="45" w:author="Hoppe " w:date="2014-07-15T15:45:00Z">
        <w:r w:rsidR="00A908DD">
          <w:t xml:space="preserve">integrity information </w:t>
        </w:r>
      </w:ins>
      <w:del w:id="46" w:author="Hoppe " w:date="2014-07-15T15:45:00Z">
        <w:r w:rsidRPr="004976A0" w:rsidDel="00A908DD">
          <w:delText xml:space="preserve">a warning. </w:delText>
        </w:r>
      </w:del>
      <w:proofErr w:type="gramStart"/>
      <w:r w:rsidRPr="004976A0">
        <w:t>A</w:t>
      </w:r>
      <w:proofErr w:type="gramEnd"/>
      <w:r w:rsidRPr="004976A0">
        <w:t xml:space="preserve"> successful response </w:t>
      </w:r>
      <w:del w:id="47" w:author="Hoppe " w:date="2014-07-15T15:46:00Z">
        <w:r w:rsidRPr="004976A0" w:rsidDel="00A908DD">
          <w:delText xml:space="preserve">to integrity </w:delText>
        </w:r>
      </w:del>
      <w:del w:id="48" w:author="Hoppe " w:date="2014-07-15T15:45:00Z">
        <w:r w:rsidRPr="004976A0" w:rsidDel="00A908DD">
          <w:delText xml:space="preserve">alarms </w:delText>
        </w:r>
      </w:del>
      <w:r w:rsidRPr="004976A0">
        <w:t xml:space="preserve">on board the ship </w:t>
      </w:r>
      <w:ins w:id="49" w:author="alang" w:date="2014-09-17T20:37:00Z">
        <w:r w:rsidR="00A56BE5">
          <w:t xml:space="preserve">will </w:t>
        </w:r>
      </w:ins>
      <w:r w:rsidRPr="004976A0">
        <w:t xml:space="preserve">depend on the navigator’s correct perception of the meaning of the </w:t>
      </w:r>
      <w:del w:id="50" w:author="Hoppe " w:date="2014-07-15T15:46:00Z">
        <w:r w:rsidRPr="004976A0" w:rsidDel="00A908DD">
          <w:delText xml:space="preserve">alarm </w:delText>
        </w:r>
      </w:del>
      <w:ins w:id="51" w:author="Hoppe " w:date="2014-07-15T15:46:00Z">
        <w:r w:rsidR="00A908DD">
          <w:t>integrity information</w:t>
        </w:r>
        <w:r w:rsidR="00A908DD" w:rsidRPr="004976A0">
          <w:t xml:space="preserve"> </w:t>
        </w:r>
      </w:ins>
      <w:r w:rsidRPr="004976A0">
        <w:t xml:space="preserve">and that he takes the proper cause of action. </w:t>
      </w:r>
      <w:del w:id="52" w:author="Hoppe " w:date="2014-07-15T15:47:00Z">
        <w:r w:rsidDel="00A908DD">
          <w:delText>An</w:delText>
        </w:r>
        <w:r w:rsidRPr="004976A0" w:rsidDel="00A908DD">
          <w:delText xml:space="preserve"> alarm </w:delText>
        </w:r>
      </w:del>
      <w:ins w:id="53" w:author="Hoppe " w:date="2014-07-15T15:47:00Z">
        <w:r w:rsidR="00A908DD">
          <w:t xml:space="preserve">Such information </w:t>
        </w:r>
      </w:ins>
      <w:ins w:id="54" w:author="Hoppe " w:date="2014-07-15T15:49:00Z">
        <w:r w:rsidR="00026BFB">
          <w:t xml:space="preserve">could </w:t>
        </w:r>
      </w:ins>
      <w:r w:rsidRPr="004976A0">
        <w:t>indicate</w:t>
      </w:r>
      <w:del w:id="55" w:author="Hoppe " w:date="2014-07-15T15:49:00Z">
        <w:r w:rsidRPr="004976A0" w:rsidDel="00026BFB">
          <w:delText>s</w:delText>
        </w:r>
      </w:del>
      <w:r w:rsidRPr="004976A0">
        <w:t xml:space="preserve"> that the GNSS system is no longer reliable and the proper action should include a reversion to alternative navigation systems or to a reliance on visual and radar means of position fixing. The service provider may </w:t>
      </w:r>
      <w:del w:id="56" w:author="alang" w:date="2014-09-17T20:38:00Z">
        <w:r w:rsidRPr="004976A0" w:rsidDel="00A56BE5">
          <w:delText xml:space="preserve">consider </w:delText>
        </w:r>
      </w:del>
      <w:ins w:id="57" w:author="alang" w:date="2014-09-17T20:38:00Z">
        <w:r w:rsidR="00A56BE5">
          <w:t>wish</w:t>
        </w:r>
        <w:r w:rsidR="00A56BE5" w:rsidRPr="004976A0">
          <w:t xml:space="preserve"> </w:t>
        </w:r>
      </w:ins>
      <w:r w:rsidRPr="004976A0">
        <w:t>to emphasize this in its publications informing mariners about the DGNSS system.</w:t>
      </w:r>
    </w:p>
    <w:p w:rsidR="007A7242" w:rsidRPr="00C146D6" w:rsidRDefault="007A7242" w:rsidP="007A7242">
      <w:pPr>
        <w:pStyle w:val="BodyText"/>
      </w:pPr>
    </w:p>
    <w:p w:rsidR="007A7242" w:rsidRPr="00C146D6" w:rsidRDefault="007A7242" w:rsidP="007A7242">
      <w:pPr>
        <w:jc w:val="both"/>
      </w:pPr>
      <w:r w:rsidRPr="004976A0">
        <w:t xml:space="preserve">The service provider is recommended to publish that they follow IMO and IALA Recommendations for the provision of DGNSS, giving emphasis to the provision of integrity information.  </w:t>
      </w:r>
    </w:p>
    <w:p w:rsidR="007A7242" w:rsidRPr="00C146D6" w:rsidRDefault="007A7242" w:rsidP="007A7242">
      <w:pPr>
        <w:jc w:val="both"/>
      </w:pPr>
    </w:p>
    <w:p w:rsidR="007A7242" w:rsidRDefault="007A7242" w:rsidP="007A7242">
      <w:pPr>
        <w:jc w:val="both"/>
      </w:pPr>
      <w:r w:rsidRPr="004976A0">
        <w:t>System performance is based on the assumptions that the system provider conforms to these Recommendations and that the user equipment meets the design and installation standards as specified</w:t>
      </w:r>
      <w:ins w:id="58" w:author="Hoppe " w:date="2014-07-15T15:51:00Z">
        <w:r w:rsidR="00856625">
          <w:t xml:space="preserve"> </w:t>
        </w:r>
        <w:commentRangeStart w:id="59"/>
        <w:r w:rsidR="00B552A9" w:rsidRPr="00B552A9">
          <w:rPr>
            <w:highlight w:val="yellow"/>
            <w:rPrChange w:id="60" w:author="Hoppe " w:date="2014-07-15T15:52:00Z">
              <w:rPr/>
            </w:rPrChange>
          </w:rPr>
          <w:t>in Ref x</w:t>
        </w:r>
      </w:ins>
      <w:r w:rsidRPr="004976A0">
        <w:t xml:space="preserve">. </w:t>
      </w:r>
      <w:commentRangeEnd w:id="59"/>
      <w:r w:rsidR="00856625">
        <w:rPr>
          <w:rStyle w:val="CommentReference"/>
        </w:rPr>
        <w:commentReference w:id="59"/>
      </w:r>
    </w:p>
    <w:p w:rsidR="007A7242" w:rsidRDefault="007A7242" w:rsidP="007A7242">
      <w:pPr>
        <w:jc w:val="both"/>
      </w:pPr>
      <w:r>
        <w:t xml:space="preserve">This document covers existing methods of providing marine beacon DGNSS. Other </w:t>
      </w:r>
      <w:ins w:id="61" w:author="alang" w:date="2014-09-17T20:39:00Z">
        <w:r w:rsidR="00A56BE5">
          <w:t xml:space="preserve">related </w:t>
        </w:r>
      </w:ins>
      <w:r>
        <w:t xml:space="preserve">recommendations from IALA </w:t>
      </w:r>
      <w:del w:id="62" w:author="alang" w:date="2014-09-17T20:39:00Z">
        <w:r w:rsidDel="00A56BE5">
          <w:delText>should also be considered when reading this document</w:delText>
        </w:r>
      </w:del>
      <w:ins w:id="63" w:author="alang" w:date="2014-09-17T20:39:00Z">
        <w:r w:rsidR="00A56BE5">
          <w:t>are:</w:t>
        </w:r>
      </w:ins>
      <w:del w:id="64" w:author="alang" w:date="2014-09-17T20:39:00Z">
        <w:r w:rsidDel="00A56BE5">
          <w:delText>.</w:delText>
        </w:r>
      </w:del>
    </w:p>
    <w:p w:rsidR="003F4755" w:rsidRDefault="007A7242" w:rsidP="00C203AE">
      <w:pPr>
        <w:numPr>
          <w:ilvl w:val="0"/>
          <w:numId w:val="34"/>
        </w:numPr>
        <w:jc w:val="both"/>
      </w:pPr>
      <w:r>
        <w:t>Future DGNSS options are captured in R-135 [1]</w:t>
      </w:r>
    </w:p>
    <w:p w:rsidR="003F4755" w:rsidRDefault="007A7242" w:rsidP="00C203AE">
      <w:pPr>
        <w:numPr>
          <w:ilvl w:val="0"/>
          <w:numId w:val="34"/>
        </w:numPr>
        <w:jc w:val="both"/>
      </w:pPr>
      <w:r>
        <w:t>Vulnerability of GNSS systems is discussed in R-129 [2]</w:t>
      </w:r>
    </w:p>
    <w:p w:rsidR="003F4755" w:rsidRDefault="007A7242" w:rsidP="00C203AE">
      <w:pPr>
        <w:numPr>
          <w:ilvl w:val="0"/>
          <w:numId w:val="34"/>
        </w:numPr>
        <w:jc w:val="both"/>
      </w:pPr>
      <w:r>
        <w:t>Recommendation to National Members to provide DGNSS is captured in R-115 [3]</w:t>
      </w:r>
    </w:p>
    <w:p w:rsidR="007A7242" w:rsidRDefault="007A7242" w:rsidP="007A7242">
      <w:pPr>
        <w:jc w:val="both"/>
        <w:rPr>
          <w:sz w:val="24"/>
        </w:rPr>
      </w:pPr>
    </w:p>
    <w:p w:rsidR="007A7242" w:rsidRDefault="00856625" w:rsidP="007A7242">
      <w:pPr>
        <w:pStyle w:val="Heading2"/>
        <w:tabs>
          <w:tab w:val="num" w:pos="840"/>
        </w:tabs>
      </w:pPr>
      <w:bookmarkStart w:id="65" w:name="_Toc367895650"/>
      <w:r>
        <w:t>Structure of d</w:t>
      </w:r>
      <w:r w:rsidR="007A7242">
        <w:t xml:space="preserve">ocument </w:t>
      </w:r>
      <w:del w:id="66" w:author="Hoppe " w:date="2014-07-15T15:55:00Z">
        <w:r w:rsidR="007A7242" w:rsidDel="00856625">
          <w:delText>overview</w:delText>
        </w:r>
      </w:del>
      <w:bookmarkEnd w:id="65"/>
    </w:p>
    <w:p w:rsidR="007A7242" w:rsidRDefault="007A7242" w:rsidP="007A7242"/>
    <w:p w:rsidR="007A7242" w:rsidRDefault="00C203AE" w:rsidP="007A7242">
      <w:r>
        <w:t>C</w:t>
      </w:r>
      <w:r w:rsidR="007A7242">
        <w:t>hapter</w:t>
      </w:r>
      <w:r w:rsidR="00856625">
        <w:t xml:space="preserve"> 2</w:t>
      </w:r>
      <w:r w:rsidR="007A7242">
        <w:t xml:space="preserve"> defines and details the overall performance parameters and requirements for the broadcast of the corrections</w:t>
      </w:r>
      <w:del w:id="67" w:author="alang" w:date="2014-09-17T20:40:00Z">
        <w:r w:rsidR="007A7242" w:rsidDel="0026007F">
          <w:delText xml:space="preserve"> with main focus on the relevant IMO resolutions)</w:delText>
        </w:r>
      </w:del>
      <w:r w:rsidR="007A7242">
        <w:t xml:space="preserve">. The performance parameters are absolute accuracy, integrity, continuity, availability and coverage. Each parameter has an associated requirement for </w:t>
      </w:r>
      <w:ins w:id="68" w:author="alang" w:date="2014-09-17T20:40:00Z">
        <w:r w:rsidR="0026007F">
          <w:t>o</w:t>
        </w:r>
      </w:ins>
      <w:del w:id="69" w:author="alang" w:date="2014-09-17T20:40:00Z">
        <w:r w:rsidR="007A7242" w:rsidDel="0026007F">
          <w:delText>O</w:delText>
        </w:r>
      </w:del>
      <w:r w:rsidR="007A7242">
        <w:t xml:space="preserve">cean and </w:t>
      </w:r>
      <w:ins w:id="70" w:author="alang" w:date="2014-09-17T20:41:00Z">
        <w:r w:rsidR="0026007F">
          <w:t>h</w:t>
        </w:r>
      </w:ins>
      <w:del w:id="71" w:author="alang" w:date="2014-09-17T20:41:00Z">
        <w:r w:rsidR="007A7242" w:rsidDel="0026007F">
          <w:delText>H</w:delText>
        </w:r>
      </w:del>
      <w:r w:rsidR="007A7242">
        <w:t>arbour entrances, harbour approach and coastal waters.</w:t>
      </w:r>
    </w:p>
    <w:p w:rsidR="007A7242" w:rsidRDefault="007A7242" w:rsidP="007A7242"/>
    <w:p w:rsidR="007A7242" w:rsidRDefault="00856625" w:rsidP="007A7242">
      <w:r>
        <w:t>C</w:t>
      </w:r>
      <w:r w:rsidR="007A7242">
        <w:t>hapter</w:t>
      </w:r>
      <w:r>
        <w:t xml:space="preserve"> 3</w:t>
      </w:r>
      <w:r w:rsidR="007A7242">
        <w:t xml:space="preserve"> provides technical aspects for a service provider on how to develop, implement and maintain a DGNSS service. </w:t>
      </w:r>
      <w:del w:id="72" w:author="alang" w:date="2014-09-17T20:41:00Z">
        <w:r w:rsidR="007A7242" w:rsidDel="0026007F">
          <w:delText>The chapter</w:delText>
        </w:r>
      </w:del>
      <w:ins w:id="73" w:author="alang" w:date="2014-09-17T20:41:00Z">
        <w:r w:rsidR="0026007F">
          <w:t>It</w:t>
        </w:r>
      </w:ins>
      <w:r w:rsidR="007A7242">
        <w:t xml:space="preserve"> gives a guideline on which parts are needed to acquire, generate and broadcast the corrections and how to facilitate fulfilment of the requirements of the performance parameters: accuracy, integrity, continuity, availability and coverage. </w:t>
      </w:r>
    </w:p>
    <w:p w:rsidR="007A7242" w:rsidRDefault="007A7242" w:rsidP="007A7242">
      <w:r>
        <w:lastRenderedPageBreak/>
        <w:t>This recommendation gives details on two different types of implementation. One is the classical approach by generating the corrections and the integrity checks at the beacon site. The other is the Virtual Reference Station (VRS) approach which utilizes surrounding reference stations to calculate corrections for each beacon site.</w:t>
      </w:r>
    </w:p>
    <w:p w:rsidR="007A7242" w:rsidRDefault="007A7242" w:rsidP="007A7242"/>
    <w:p w:rsidR="007A7242" w:rsidRDefault="00856625" w:rsidP="007A7242">
      <w:r>
        <w:t>C</w:t>
      </w:r>
      <w:r w:rsidR="007A7242">
        <w:t>hapter</w:t>
      </w:r>
      <w:r>
        <w:t xml:space="preserve"> 4</w:t>
      </w:r>
      <w:r w:rsidR="007A7242">
        <w:t xml:space="preserve"> gives the service provider an understanding on how to operate and validate the DGNSS system during its lifetime with respect to the performance parameters. An overview is given to how a DGNSS system should contain different levels of self-monitoring, such as short-baseline monitors and far-field monitors.</w:t>
      </w:r>
      <w:ins w:id="74" w:author="alang" w:date="2014-09-17T20:42:00Z">
        <w:r w:rsidR="0026007F">
          <w:t xml:space="preserve"> </w:t>
        </w:r>
      </w:ins>
      <w:r w:rsidR="007A7242">
        <w:t>A DGNSS service provider should inform the user about the DGNSS system, and this chapter deals with which data to publici</w:t>
      </w:r>
      <w:ins w:id="75" w:author="alang" w:date="2014-09-17T20:42:00Z">
        <w:r w:rsidR="0026007F">
          <w:t>s</w:t>
        </w:r>
      </w:ins>
      <w:del w:id="76" w:author="alang" w:date="2014-09-17T20:42:00Z">
        <w:r w:rsidR="007A7242" w:rsidDel="0026007F">
          <w:delText>z</w:delText>
        </w:r>
      </w:del>
      <w:r w:rsidR="007A7242">
        <w:t xml:space="preserve">e. </w:t>
      </w:r>
    </w:p>
    <w:p w:rsidR="007A7242" w:rsidRDefault="007A7242" w:rsidP="007A7242"/>
    <w:p w:rsidR="007A7242" w:rsidRDefault="00856625" w:rsidP="007A7242">
      <w:r>
        <w:t>C</w:t>
      </w:r>
      <w:r w:rsidR="007A7242">
        <w:t xml:space="preserve">hapter </w:t>
      </w:r>
      <w:r>
        <w:t xml:space="preserve">5 </w:t>
      </w:r>
      <w:r w:rsidR="007A7242">
        <w:t>details the cross-references made in this document.</w:t>
      </w:r>
    </w:p>
    <w:p w:rsidR="007A7242" w:rsidRDefault="007A7242" w:rsidP="007A7242">
      <w:proofErr w:type="gramStart"/>
      <w:r>
        <w:t>Annexes includes</w:t>
      </w:r>
      <w:proofErr w:type="gramEnd"/>
      <w:r>
        <w:t xml:space="preserve"> examples on calculations, technical implementations </w:t>
      </w:r>
      <w:del w:id="77" w:author="alang" w:date="2014-09-17T20:42:00Z">
        <w:r w:rsidDel="0026007F">
          <w:delText>etc</w:delText>
        </w:r>
      </w:del>
      <w:ins w:id="78" w:author="alang" w:date="2014-09-17T20:42:00Z">
        <w:r w:rsidR="0026007F">
          <w:t>and other relevant data</w:t>
        </w:r>
      </w:ins>
      <w:r>
        <w:t>. The following annexes are included:</w:t>
      </w:r>
    </w:p>
    <w:p w:rsidR="007A7242" w:rsidRDefault="007A7242" w:rsidP="007A7242"/>
    <w:p w:rsidR="003F4755" w:rsidRDefault="007A7242" w:rsidP="00C203AE">
      <w:pPr>
        <w:numPr>
          <w:ilvl w:val="0"/>
          <w:numId w:val="34"/>
        </w:numPr>
        <w:jc w:val="both"/>
      </w:pPr>
      <w:r>
        <w:t xml:space="preserve">Annex </w:t>
      </w:r>
      <w:r w:rsidR="009E07A7">
        <w:t>A</w:t>
      </w:r>
      <w:r>
        <w:t xml:space="preserve">: </w:t>
      </w:r>
      <w:r w:rsidR="009E07A7">
        <w:t>Abbreviations</w:t>
      </w:r>
    </w:p>
    <w:p w:rsidR="003F4755" w:rsidRDefault="009E07A7" w:rsidP="00C203AE">
      <w:pPr>
        <w:numPr>
          <w:ilvl w:val="0"/>
          <w:numId w:val="34"/>
        </w:numPr>
        <w:jc w:val="both"/>
      </w:pPr>
      <w:r>
        <w:t xml:space="preserve">Annex B: </w:t>
      </w:r>
      <w:r w:rsidR="007A7242">
        <w:t>Example of DGNSS broadcast settings</w:t>
      </w:r>
    </w:p>
    <w:p w:rsidR="003F4755" w:rsidRDefault="007A7242" w:rsidP="00C203AE">
      <w:pPr>
        <w:numPr>
          <w:ilvl w:val="0"/>
          <w:numId w:val="34"/>
        </w:numPr>
        <w:jc w:val="both"/>
      </w:pPr>
      <w:r>
        <w:t xml:space="preserve">Annex </w:t>
      </w:r>
      <w:r w:rsidR="009E07A7">
        <w:t>C</w:t>
      </w:r>
      <w:r>
        <w:t xml:space="preserve">: Example of validation of availability and continuity. </w:t>
      </w:r>
    </w:p>
    <w:p w:rsidR="003F4755" w:rsidRDefault="007A7242" w:rsidP="00C203AE">
      <w:pPr>
        <w:numPr>
          <w:ilvl w:val="0"/>
          <w:numId w:val="34"/>
        </w:numPr>
        <w:jc w:val="both"/>
      </w:pPr>
      <w:r>
        <w:t xml:space="preserve">Annex </w:t>
      </w:r>
      <w:r w:rsidR="009E07A7">
        <w:t>D</w:t>
      </w:r>
      <w:r>
        <w:t>: Typical link budget of a DGNSS beacon service</w:t>
      </w:r>
    </w:p>
    <w:p w:rsidR="003F4755" w:rsidRDefault="007A7242" w:rsidP="00C203AE">
      <w:pPr>
        <w:numPr>
          <w:ilvl w:val="0"/>
          <w:numId w:val="34"/>
        </w:numPr>
        <w:jc w:val="both"/>
      </w:pPr>
      <w:r>
        <w:t xml:space="preserve">Annex </w:t>
      </w:r>
      <w:r w:rsidR="009E07A7">
        <w:t>E</w:t>
      </w:r>
      <w:r>
        <w:t>:</w:t>
      </w:r>
      <w:r w:rsidR="00F45BFC">
        <w:t xml:space="preserve"> System Availability</w:t>
      </w:r>
    </w:p>
    <w:p w:rsidR="003F4755" w:rsidRDefault="007A7242" w:rsidP="00C203AE">
      <w:pPr>
        <w:numPr>
          <w:ilvl w:val="0"/>
          <w:numId w:val="34"/>
        </w:numPr>
        <w:jc w:val="both"/>
      </w:pPr>
      <w:r>
        <w:t xml:space="preserve">Annex </w:t>
      </w:r>
      <w:r w:rsidR="009E07A7">
        <w:t>F</w:t>
      </w:r>
      <w:r>
        <w:t>:</w:t>
      </w:r>
      <w:r w:rsidR="00F45BFC">
        <w:t xml:space="preserve"> MF Antenna Performance</w:t>
      </w:r>
    </w:p>
    <w:p w:rsidR="007A7242" w:rsidRDefault="007A7242" w:rsidP="007A7242"/>
    <w:p w:rsidR="003F4757" w:rsidRPr="00A60E3A" w:rsidRDefault="003F4757" w:rsidP="007D7E87"/>
    <w:p w:rsidR="003F4757" w:rsidRDefault="003F4757" w:rsidP="005F53A2">
      <w:pPr>
        <w:pStyle w:val="Heading1"/>
      </w:pPr>
      <w:bookmarkStart w:id="79" w:name="_Toc367895656"/>
      <w:r>
        <w:t>Performance Requirements</w:t>
      </w:r>
      <w:bookmarkEnd w:id="79"/>
    </w:p>
    <w:p w:rsidR="00EF42D3" w:rsidRDefault="00EF42D3" w:rsidP="00EF42D3">
      <w:pPr>
        <w:pStyle w:val="Heading2"/>
        <w:rPr>
          <w:b w:val="0"/>
        </w:rPr>
      </w:pPr>
      <w:bookmarkStart w:id="80" w:name="_Toc367895657"/>
      <w:r w:rsidRPr="00D61AC3">
        <w:t>Definitions</w:t>
      </w:r>
      <w:bookmarkEnd w:id="80"/>
    </w:p>
    <w:p w:rsidR="00EF42D3" w:rsidRDefault="00EF42D3" w:rsidP="00EF42D3">
      <w:pPr>
        <w:jc w:val="both"/>
      </w:pPr>
      <w:r w:rsidRPr="00D61AC3">
        <w:t>System performance is characterised by a number of different aspects, including Accuracy, Integrity, Continuity, Availability and Coverage</w:t>
      </w:r>
      <w:ins w:id="81" w:author="alang" w:date="2014-09-17T20:43:00Z">
        <w:r w:rsidR="00A42129" w:rsidRPr="00A42129">
          <w:rPr>
            <w:rStyle w:val="FootnoteReference"/>
            <w:vertAlign w:val="superscript"/>
            <w:rPrChange w:id="82" w:author="alang" w:date="2014-09-17T20:44:00Z">
              <w:rPr>
                <w:rStyle w:val="FootnoteReference"/>
              </w:rPr>
            </w:rPrChange>
          </w:rPr>
          <w:footnoteReference w:id="1"/>
        </w:r>
      </w:ins>
      <w:r w:rsidRPr="00D61AC3">
        <w:t xml:space="preserve">, </w:t>
      </w:r>
      <w:del w:id="84" w:author="alang" w:date="2014-09-17T20:44:00Z">
        <w:r w:rsidRPr="00D61AC3" w:rsidDel="00A42129">
          <w:delText xml:space="preserve">each of which is defined </w:delText>
        </w:r>
      </w:del>
      <w:del w:id="85" w:author="alang" w:date="2014-09-17T20:43:00Z">
        <w:r w:rsidRPr="00D61AC3" w:rsidDel="00A42129">
          <w:delText xml:space="preserve">in IMO 915 (22) </w:delText>
        </w:r>
        <w:r w:rsidDel="00A42129">
          <w:delText xml:space="preserve">&amp; IMO 1046 (27) </w:delText>
        </w:r>
      </w:del>
      <w:r w:rsidRPr="00D61AC3">
        <w:t>as:</w:t>
      </w:r>
    </w:p>
    <w:p w:rsidR="00EF42D3" w:rsidRDefault="00EF42D3" w:rsidP="00EF42D3">
      <w:pPr>
        <w:jc w:val="both"/>
      </w:pPr>
      <w:proofErr w:type="gramStart"/>
      <w:r w:rsidRPr="00D61AC3">
        <w:rPr>
          <w:u w:val="single"/>
        </w:rPr>
        <w:t>Absolute accuracy</w:t>
      </w:r>
      <w:r w:rsidRPr="00D61AC3">
        <w:t xml:space="preserve"> (Geodetic or Geographic accuracy).</w:t>
      </w:r>
      <w:proofErr w:type="gramEnd"/>
      <w:r w:rsidRPr="00D61AC3">
        <w:t xml:space="preserve"> </w:t>
      </w:r>
      <w:proofErr w:type="gramStart"/>
      <w:r w:rsidRPr="00D61AC3">
        <w:t>The accuracy of a position estimate with respect to the geographic or geodetic co-ordinates of the Earth.</w:t>
      </w:r>
      <w:proofErr w:type="gramEnd"/>
    </w:p>
    <w:p w:rsidR="00EF42D3" w:rsidRDefault="00EF42D3" w:rsidP="00EF42D3">
      <w:pPr>
        <w:jc w:val="both"/>
      </w:pPr>
      <w:r w:rsidRPr="00D61AC3">
        <w:rPr>
          <w:u w:val="single"/>
        </w:rPr>
        <w:t>Integrity</w:t>
      </w:r>
      <w:r w:rsidR="00AC124C">
        <w:rPr>
          <w:u w:val="single"/>
        </w:rPr>
        <w:t>:</w:t>
      </w:r>
      <w:r w:rsidRPr="00D61AC3">
        <w:t xml:space="preserve"> The ability to provide users with warnings within a specified time when the system</w:t>
      </w:r>
      <w:r>
        <w:t xml:space="preserve"> </w:t>
      </w:r>
      <w:r w:rsidRPr="00D61AC3">
        <w:t>should not be used for navigation.</w:t>
      </w:r>
    </w:p>
    <w:p w:rsidR="00EF42D3" w:rsidRDefault="00EF42D3" w:rsidP="00EF42D3">
      <w:pPr>
        <w:jc w:val="both"/>
      </w:pPr>
      <w:r w:rsidRPr="00D61AC3">
        <w:rPr>
          <w:u w:val="single"/>
        </w:rPr>
        <w:t>Continuity</w:t>
      </w:r>
      <w:r w:rsidR="00AC124C">
        <w:rPr>
          <w:u w:val="single"/>
        </w:rPr>
        <w:t>:</w:t>
      </w:r>
      <w:r w:rsidRPr="00D61AC3">
        <w:t xml:space="preserve">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EF42D3" w:rsidRDefault="00EF42D3" w:rsidP="00EF42D3">
      <w:pPr>
        <w:jc w:val="both"/>
      </w:pPr>
      <w:r w:rsidRPr="00D61AC3">
        <w:rPr>
          <w:u w:val="single"/>
        </w:rPr>
        <w:t>Availability</w:t>
      </w:r>
      <w:r w:rsidR="00AC124C">
        <w:rPr>
          <w:u w:val="single"/>
        </w:rPr>
        <w:t>:</w:t>
      </w:r>
      <w:r w:rsidRPr="00D61AC3">
        <w:t xml:space="preserve"> The percentage of time that an aid, or system of aids, is performing a required function under stated conditions </w:t>
      </w:r>
      <w:r w:rsidRPr="00AC124C">
        <w:t>(i</w:t>
      </w:r>
      <w:r w:rsidR="00B552A9" w:rsidRPr="00C203AE">
        <w:t>.e. when it provides the required integrity for the given accuracy</w:t>
      </w:r>
      <w:r w:rsidRPr="00AC124C">
        <w:t xml:space="preserve"> </w:t>
      </w:r>
      <w:r w:rsidR="00B552A9" w:rsidRPr="00C203AE">
        <w:t>level</w:t>
      </w:r>
      <w:r w:rsidRPr="00D61AC3">
        <w:t xml:space="preserve">). Non-availability can be caused by scheduled and/or unscheduled interruptions.  </w:t>
      </w:r>
      <w:r>
        <w:t xml:space="preserve"> </w:t>
      </w:r>
    </w:p>
    <w:p w:rsidR="00EF42D3" w:rsidRDefault="00EF42D3" w:rsidP="00EF42D3">
      <w:pPr>
        <w:jc w:val="both"/>
      </w:pPr>
      <w:r w:rsidRPr="00D61AC3">
        <w:rPr>
          <w:u w:val="single"/>
        </w:rPr>
        <w:t>Coverage</w:t>
      </w:r>
      <w:r w:rsidR="00AC124C">
        <w:rPr>
          <w:u w:val="single"/>
        </w:rPr>
        <w:t>:</w:t>
      </w:r>
      <w:r w:rsidRPr="00D61AC3">
        <w:t xml:space="preserve"> The coverage provided by a radionavigation system is that surface area or space volume in which the signals are adequate to permit the user to determine position to a specified level of performance.</w:t>
      </w:r>
    </w:p>
    <w:p w:rsidR="00EF42D3" w:rsidRDefault="00EF42D3" w:rsidP="00EF42D3">
      <w:pPr>
        <w:rPr>
          <w:b/>
          <w:color w:val="FF0000"/>
        </w:rPr>
      </w:pPr>
    </w:p>
    <w:p w:rsidR="00EF42D3" w:rsidRDefault="00AC124C" w:rsidP="00EF42D3">
      <w:pPr>
        <w:pStyle w:val="Heading2"/>
      </w:pPr>
      <w:bookmarkStart w:id="86" w:name="_Toc367895658"/>
      <w:ins w:id="87" w:author="Hoppe " w:date="2014-07-15T16:07:00Z">
        <w:r>
          <w:t xml:space="preserve">Positioning </w:t>
        </w:r>
      </w:ins>
      <w:r w:rsidR="001D4330" w:rsidRPr="001D4330">
        <w:t xml:space="preserve">Performance </w:t>
      </w:r>
      <w:r w:rsidR="00EF42D3" w:rsidRPr="00D61AC3">
        <w:t>Requirements</w:t>
      </w:r>
      <w:bookmarkEnd w:id="86"/>
      <w:r w:rsidR="00EF42D3" w:rsidRPr="00D61AC3">
        <w:t xml:space="preserve"> </w:t>
      </w:r>
    </w:p>
    <w:p w:rsidR="00EF42D3" w:rsidRPr="00F76787" w:rsidRDefault="00EF42D3" w:rsidP="00EF42D3">
      <w:pPr>
        <w:jc w:val="both"/>
      </w:pPr>
      <w:r w:rsidRPr="00F76787">
        <w:t xml:space="preserve">IMO </w:t>
      </w:r>
      <w:ins w:id="88" w:author="alang" w:date="2014-09-17T20:44:00Z">
        <w:r w:rsidR="00A42129">
          <w:t>R</w:t>
        </w:r>
      </w:ins>
      <w:del w:id="89" w:author="alang" w:date="2014-09-17T20:44:00Z">
        <w:r w:rsidRPr="00F76787" w:rsidDel="00A42129">
          <w:delText>r</w:delText>
        </w:r>
      </w:del>
      <w:r w:rsidRPr="00F76787">
        <w:t xml:space="preserve">esolution A.1046 (27) details the requirements on worldwide radio navigation systems considering vessels operating in </w:t>
      </w:r>
      <w:del w:id="90" w:author="alang" w:date="2014-09-17T20:44:00Z">
        <w:r w:rsidRPr="00F76787" w:rsidDel="00A42129">
          <w:delText xml:space="preserve">the </w:delText>
        </w:r>
      </w:del>
      <w:ins w:id="91" w:author="alang" w:date="2014-09-17T20:44:00Z">
        <w:r w:rsidR="00A42129">
          <w:t>o</w:t>
        </w:r>
      </w:ins>
      <w:del w:id="92" w:author="alang" w:date="2014-09-17T20:44:00Z">
        <w:r w:rsidRPr="00F76787" w:rsidDel="00A42129">
          <w:delText>O</w:delText>
        </w:r>
      </w:del>
      <w:r w:rsidRPr="00F76787">
        <w:t>cean and harbour entrances, harbour approaches and coastal waters. The requirements are described by accuracy, integrity, availability, and continuity</w:t>
      </w:r>
      <w:ins w:id="93" w:author="Hoppe " w:date="2014-07-15T16:12:00Z">
        <w:r w:rsidR="00AC124C">
          <w:t xml:space="preserve"> for positioning</w:t>
        </w:r>
      </w:ins>
      <w:r w:rsidRPr="00F76787">
        <w:t xml:space="preserve">. </w:t>
      </w:r>
      <w:ins w:id="94" w:author="alang" w:date="2014-09-17T20:50:00Z">
        <w:r w:rsidR="00A42129">
          <w:fldChar w:fldCharType="begin"/>
        </w:r>
        <w:r w:rsidR="00A42129">
          <w:instrText xml:space="preserve"> REF _Ref398750328 \h </w:instrText>
        </w:r>
      </w:ins>
      <w:r w:rsidR="00A42129">
        <w:fldChar w:fldCharType="separate"/>
      </w:r>
      <w:ins w:id="95" w:author="alang" w:date="2014-09-17T20:50:00Z">
        <w:r w:rsidR="00A42129" w:rsidRPr="00F642EE">
          <w:rPr>
            <w:b/>
          </w:rPr>
          <w:t xml:space="preserve">Table </w:t>
        </w:r>
        <w:r w:rsidR="00A42129">
          <w:rPr>
            <w:b/>
            <w:noProof/>
          </w:rPr>
          <w:t>1</w:t>
        </w:r>
        <w:r w:rsidR="00A42129">
          <w:fldChar w:fldCharType="end"/>
        </w:r>
      </w:ins>
      <w:del w:id="96" w:author="alang" w:date="2014-09-17T20:50:00Z">
        <w:r w:rsidR="000252D7" w:rsidDel="00A42129">
          <w:fldChar w:fldCharType="begin"/>
        </w:r>
        <w:r w:rsidR="000252D7" w:rsidDel="00A42129">
          <w:delInstrText xml:space="preserve"> REF _Ref360101165 \h  \* MERGEFORMAT </w:delInstrText>
        </w:r>
        <w:r w:rsidR="000252D7" w:rsidDel="00A42129">
          <w:fldChar w:fldCharType="separate"/>
        </w:r>
        <w:r w:rsidR="00A83950" w:rsidDel="00A42129">
          <w:rPr>
            <w:b/>
            <w:bCs/>
            <w:lang w:val="en-US"/>
          </w:rPr>
          <w:delText>Error! Reference source not found.</w:delText>
        </w:r>
        <w:r w:rsidR="000252D7" w:rsidDel="00A42129">
          <w:fldChar w:fldCharType="end"/>
        </w:r>
      </w:del>
      <w:r w:rsidRPr="00F76787">
        <w:t xml:space="preserve"> summarizes the requirements specified in A.1046 (27)</w:t>
      </w:r>
      <w:r>
        <w:t xml:space="preserve">, augmented by those described for comparable performance levels in </w:t>
      </w:r>
      <w:proofErr w:type="gramStart"/>
      <w:r>
        <w:t>A.915(</w:t>
      </w:r>
      <w:proofErr w:type="gramEnd"/>
      <w:r>
        <w:t xml:space="preserve">22). </w:t>
      </w:r>
    </w:p>
    <w:p w:rsidR="00EF42D3" w:rsidRPr="00F642EE" w:rsidRDefault="00EF42D3" w:rsidP="00EF42D3">
      <w:pPr>
        <w:pStyle w:val="Caption"/>
        <w:tabs>
          <w:tab w:val="left" w:pos="0"/>
        </w:tabs>
        <w:rPr>
          <w:sz w:val="20"/>
        </w:rPr>
      </w:pPr>
      <w:bookmarkStart w:id="97" w:name="_Ref398750328"/>
      <w:r w:rsidRPr="00F642EE">
        <w:rPr>
          <w:b/>
          <w:sz w:val="20"/>
        </w:rPr>
        <w:lastRenderedPageBreak/>
        <w:t xml:space="preserve">Table </w:t>
      </w:r>
      <w:r w:rsidR="00B552A9" w:rsidRPr="00F642EE">
        <w:rPr>
          <w:b/>
          <w:sz w:val="20"/>
        </w:rPr>
        <w:fldChar w:fldCharType="begin"/>
      </w:r>
      <w:r w:rsidRPr="00F642EE">
        <w:rPr>
          <w:b/>
          <w:sz w:val="20"/>
        </w:rPr>
        <w:instrText xml:space="preserve"> SEQ Table \* ARABIC </w:instrText>
      </w:r>
      <w:r w:rsidR="00B552A9" w:rsidRPr="00F642EE">
        <w:rPr>
          <w:b/>
          <w:sz w:val="20"/>
        </w:rPr>
        <w:fldChar w:fldCharType="separate"/>
      </w:r>
      <w:r w:rsidR="00A83950">
        <w:rPr>
          <w:b/>
          <w:noProof/>
          <w:sz w:val="20"/>
        </w:rPr>
        <w:t>1</w:t>
      </w:r>
      <w:r w:rsidR="00B552A9" w:rsidRPr="00F642EE">
        <w:rPr>
          <w:b/>
          <w:sz w:val="20"/>
        </w:rPr>
        <w:fldChar w:fldCharType="end"/>
      </w:r>
      <w:bookmarkEnd w:id="97"/>
      <w:r>
        <w:rPr>
          <w:sz w:val="20"/>
        </w:rPr>
        <w:tab/>
      </w:r>
      <w:r>
        <w:rPr>
          <w:b/>
          <w:sz w:val="20"/>
        </w:rPr>
        <w:t>Maritime requirements based on IMO Recommendations</w:t>
      </w:r>
      <w:r w:rsidRPr="00F76787">
        <w:rPr>
          <w:b/>
          <w:sz w:val="20"/>
        </w:rPr>
        <w:t xml:space="preserve"> [IMO </w:t>
      </w:r>
      <w:proofErr w:type="gramStart"/>
      <w:r>
        <w:rPr>
          <w:b/>
          <w:sz w:val="20"/>
        </w:rPr>
        <w:t>A.915(</w:t>
      </w:r>
      <w:proofErr w:type="gramEnd"/>
      <w:r>
        <w:rPr>
          <w:b/>
          <w:sz w:val="20"/>
        </w:rPr>
        <w:t xml:space="preserve">22) &amp; </w:t>
      </w:r>
      <w:r w:rsidRPr="00F76787">
        <w:rPr>
          <w:b/>
          <w:sz w:val="20"/>
        </w:rPr>
        <w:t>A.1046 (27)]</w:t>
      </w:r>
      <w:r>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EF42D3" w:rsidTr="00EF42D3">
        <w:trPr>
          <w:jc w:val="center"/>
        </w:trPr>
        <w:tc>
          <w:tcPr>
            <w:tcW w:w="1701" w:type="dxa"/>
            <w:tcBorders>
              <w:bottom w:val="nil"/>
            </w:tcBorders>
          </w:tcPr>
          <w:p w:rsidR="00EF42D3" w:rsidRPr="0022464F" w:rsidRDefault="00EF42D3" w:rsidP="00EF42D3">
            <w:pPr>
              <w:jc w:val="both"/>
              <w:rPr>
                <w:sz w:val="18"/>
                <w:szCs w:val="18"/>
              </w:rPr>
            </w:pPr>
          </w:p>
        </w:tc>
        <w:tc>
          <w:tcPr>
            <w:tcW w:w="3888" w:type="dxa"/>
            <w:gridSpan w:val="4"/>
            <w:vAlign w:val="center"/>
          </w:tcPr>
          <w:p w:rsidR="00EF42D3" w:rsidRPr="0022464F" w:rsidRDefault="00EF42D3" w:rsidP="00EF42D3">
            <w:pPr>
              <w:jc w:val="center"/>
              <w:rPr>
                <w:sz w:val="18"/>
                <w:szCs w:val="18"/>
              </w:rPr>
            </w:pPr>
            <w:r w:rsidRPr="0022464F">
              <w:rPr>
                <w:sz w:val="18"/>
                <w:szCs w:val="18"/>
              </w:rPr>
              <w:t>System Level</w:t>
            </w:r>
          </w:p>
        </w:tc>
        <w:tc>
          <w:tcPr>
            <w:tcW w:w="2244" w:type="dxa"/>
            <w:gridSpan w:val="2"/>
            <w:vAlign w:val="center"/>
          </w:tcPr>
          <w:p w:rsidR="00EF42D3" w:rsidRPr="0022464F" w:rsidRDefault="00EF42D3" w:rsidP="00EF42D3">
            <w:pPr>
              <w:jc w:val="center"/>
              <w:rPr>
                <w:sz w:val="18"/>
                <w:szCs w:val="18"/>
              </w:rPr>
            </w:pPr>
            <w:r w:rsidRPr="0022464F">
              <w:rPr>
                <w:sz w:val="18"/>
                <w:szCs w:val="18"/>
              </w:rPr>
              <w:t>Service Level</w:t>
            </w:r>
          </w:p>
        </w:tc>
      </w:tr>
      <w:tr w:rsidR="00EF42D3" w:rsidTr="00EF42D3">
        <w:trPr>
          <w:jc w:val="center"/>
        </w:trPr>
        <w:tc>
          <w:tcPr>
            <w:tcW w:w="1701" w:type="dxa"/>
            <w:tcBorders>
              <w:top w:val="nil"/>
              <w:bottom w:val="nil"/>
            </w:tcBorders>
          </w:tcPr>
          <w:p w:rsidR="00EF42D3" w:rsidRPr="0022464F" w:rsidRDefault="00EF42D3" w:rsidP="00EF42D3">
            <w:pPr>
              <w:jc w:val="both"/>
              <w:rPr>
                <w:sz w:val="18"/>
                <w:szCs w:val="18"/>
              </w:rPr>
            </w:pPr>
          </w:p>
        </w:tc>
        <w:tc>
          <w:tcPr>
            <w:tcW w:w="1268" w:type="dxa"/>
            <w:vMerge w:val="restart"/>
            <w:vAlign w:val="center"/>
          </w:tcPr>
          <w:p w:rsidR="00EF42D3" w:rsidRPr="0022464F" w:rsidRDefault="00EF42D3" w:rsidP="00EF42D3">
            <w:pPr>
              <w:jc w:val="center"/>
              <w:rPr>
                <w:sz w:val="18"/>
                <w:szCs w:val="18"/>
              </w:rPr>
            </w:pPr>
            <w:r w:rsidRPr="0022464F">
              <w:rPr>
                <w:sz w:val="18"/>
                <w:szCs w:val="18"/>
              </w:rPr>
              <w:t>Absolute Horizontal Accuracy (95%)</w:t>
            </w:r>
          </w:p>
        </w:tc>
        <w:tc>
          <w:tcPr>
            <w:tcW w:w="2620" w:type="dxa"/>
            <w:gridSpan w:val="3"/>
            <w:vAlign w:val="center"/>
          </w:tcPr>
          <w:p w:rsidR="00EF42D3" w:rsidRPr="0022464F" w:rsidRDefault="00EF42D3" w:rsidP="00EF42D3">
            <w:pPr>
              <w:jc w:val="center"/>
              <w:rPr>
                <w:sz w:val="18"/>
                <w:szCs w:val="18"/>
              </w:rPr>
            </w:pPr>
            <w:r w:rsidRPr="0022464F">
              <w:rPr>
                <w:sz w:val="18"/>
                <w:szCs w:val="18"/>
              </w:rPr>
              <w:t>Integrity</w:t>
            </w:r>
          </w:p>
        </w:tc>
        <w:tc>
          <w:tcPr>
            <w:tcW w:w="1172" w:type="dxa"/>
            <w:vMerge w:val="restart"/>
            <w:vAlign w:val="center"/>
          </w:tcPr>
          <w:p w:rsidR="00EF42D3" w:rsidRDefault="00EF42D3" w:rsidP="00EF42D3">
            <w:pPr>
              <w:jc w:val="center"/>
              <w:rPr>
                <w:sz w:val="18"/>
                <w:szCs w:val="18"/>
              </w:rPr>
            </w:pPr>
            <w:r w:rsidRPr="0022464F">
              <w:rPr>
                <w:sz w:val="18"/>
                <w:szCs w:val="18"/>
              </w:rPr>
              <w:t>Availability</w:t>
            </w:r>
          </w:p>
          <w:p w:rsidR="00EF42D3" w:rsidRPr="0022464F" w:rsidRDefault="00EF42D3" w:rsidP="00EF42D3">
            <w:pPr>
              <w:jc w:val="center"/>
              <w:rPr>
                <w:sz w:val="18"/>
                <w:szCs w:val="18"/>
              </w:rPr>
            </w:pPr>
            <w:r>
              <w:rPr>
                <w:sz w:val="18"/>
                <w:szCs w:val="18"/>
              </w:rPr>
              <w:t>(2 years)</w:t>
            </w:r>
          </w:p>
        </w:tc>
        <w:tc>
          <w:tcPr>
            <w:tcW w:w="1072" w:type="dxa"/>
            <w:vMerge w:val="restart"/>
            <w:vAlign w:val="center"/>
          </w:tcPr>
          <w:p w:rsidR="00EF42D3" w:rsidRPr="0022464F" w:rsidRDefault="00EF42D3" w:rsidP="00EF42D3">
            <w:pPr>
              <w:jc w:val="center"/>
              <w:rPr>
                <w:sz w:val="18"/>
                <w:szCs w:val="18"/>
              </w:rPr>
            </w:pPr>
            <w:r w:rsidRPr="0022464F">
              <w:rPr>
                <w:sz w:val="18"/>
                <w:szCs w:val="18"/>
              </w:rPr>
              <w:t>Continuity</w:t>
            </w:r>
          </w:p>
          <w:p w:rsidR="00EF42D3" w:rsidRPr="0022464F" w:rsidRDefault="00EF42D3" w:rsidP="00EF42D3">
            <w:pPr>
              <w:jc w:val="center"/>
              <w:rPr>
                <w:sz w:val="18"/>
                <w:szCs w:val="18"/>
              </w:rPr>
            </w:pPr>
            <w:r w:rsidRPr="0022464F">
              <w:rPr>
                <w:sz w:val="18"/>
                <w:szCs w:val="18"/>
              </w:rPr>
              <w:t>(over 15 minutes)</w:t>
            </w:r>
          </w:p>
        </w:tc>
      </w:tr>
      <w:tr w:rsidR="00EF42D3" w:rsidTr="00EF42D3">
        <w:trPr>
          <w:jc w:val="center"/>
        </w:trPr>
        <w:tc>
          <w:tcPr>
            <w:tcW w:w="1701" w:type="dxa"/>
            <w:tcBorders>
              <w:top w:val="nil"/>
              <w:bottom w:val="nil"/>
            </w:tcBorders>
            <w:vAlign w:val="center"/>
          </w:tcPr>
          <w:p w:rsidR="00EF42D3" w:rsidRPr="0022464F" w:rsidRDefault="00EF42D3" w:rsidP="00EF42D3">
            <w:pPr>
              <w:jc w:val="center"/>
              <w:rPr>
                <w:sz w:val="18"/>
                <w:szCs w:val="18"/>
              </w:rPr>
            </w:pPr>
          </w:p>
        </w:tc>
        <w:tc>
          <w:tcPr>
            <w:tcW w:w="1268" w:type="dxa"/>
            <w:vMerge/>
            <w:vAlign w:val="center"/>
          </w:tcPr>
          <w:p w:rsidR="00EF42D3" w:rsidRPr="0022464F" w:rsidRDefault="00EF42D3" w:rsidP="00EF42D3">
            <w:pPr>
              <w:jc w:val="center"/>
              <w:rPr>
                <w:sz w:val="18"/>
                <w:szCs w:val="18"/>
              </w:rPr>
            </w:pPr>
          </w:p>
        </w:tc>
        <w:tc>
          <w:tcPr>
            <w:tcW w:w="857" w:type="dxa"/>
            <w:vAlign w:val="center"/>
          </w:tcPr>
          <w:p w:rsidR="00EF42D3" w:rsidRPr="0022464F" w:rsidRDefault="00EF42D3" w:rsidP="00EF42D3">
            <w:pPr>
              <w:jc w:val="center"/>
              <w:rPr>
                <w:sz w:val="18"/>
                <w:szCs w:val="18"/>
              </w:rPr>
            </w:pPr>
            <w:r w:rsidRPr="0022464F">
              <w:rPr>
                <w:sz w:val="18"/>
                <w:szCs w:val="18"/>
              </w:rPr>
              <w:t>Alarm Limit</w:t>
            </w:r>
          </w:p>
        </w:tc>
        <w:tc>
          <w:tcPr>
            <w:tcW w:w="858" w:type="dxa"/>
            <w:vAlign w:val="center"/>
          </w:tcPr>
          <w:p w:rsidR="00EF42D3" w:rsidRPr="0022464F" w:rsidRDefault="00EF42D3" w:rsidP="00EF42D3">
            <w:pPr>
              <w:jc w:val="center"/>
              <w:rPr>
                <w:sz w:val="18"/>
                <w:szCs w:val="18"/>
              </w:rPr>
            </w:pPr>
            <w:r w:rsidRPr="0022464F">
              <w:rPr>
                <w:sz w:val="18"/>
                <w:szCs w:val="18"/>
              </w:rPr>
              <w:t>Time to Alarm</w:t>
            </w:r>
            <w:ins w:id="98" w:author="alang" w:date="2014-09-17T20:57:00Z">
              <w:r w:rsidR="00E632C0" w:rsidRPr="0022464F">
                <w:rPr>
                  <w:sz w:val="18"/>
                  <w:szCs w:val="18"/>
                  <w:vertAlign w:val="superscript"/>
                </w:rPr>
                <w:t>1</w:t>
              </w:r>
            </w:ins>
          </w:p>
        </w:tc>
        <w:tc>
          <w:tcPr>
            <w:tcW w:w="905" w:type="dxa"/>
            <w:vAlign w:val="center"/>
          </w:tcPr>
          <w:p w:rsidR="00EF42D3" w:rsidRPr="0022464F" w:rsidRDefault="00EF42D3" w:rsidP="00EF42D3">
            <w:pPr>
              <w:jc w:val="center"/>
              <w:rPr>
                <w:sz w:val="18"/>
                <w:szCs w:val="18"/>
              </w:rPr>
            </w:pPr>
            <w:r w:rsidRPr="0022464F">
              <w:rPr>
                <w:sz w:val="18"/>
                <w:szCs w:val="18"/>
              </w:rPr>
              <w:t>Integrity Risk</w:t>
            </w:r>
          </w:p>
        </w:tc>
        <w:tc>
          <w:tcPr>
            <w:tcW w:w="1172" w:type="dxa"/>
            <w:vMerge/>
          </w:tcPr>
          <w:p w:rsidR="00EF42D3" w:rsidRPr="0022464F" w:rsidRDefault="00EF42D3" w:rsidP="00EF42D3">
            <w:pPr>
              <w:jc w:val="both"/>
              <w:rPr>
                <w:sz w:val="18"/>
                <w:szCs w:val="18"/>
              </w:rPr>
            </w:pPr>
          </w:p>
        </w:tc>
        <w:tc>
          <w:tcPr>
            <w:tcW w:w="1072" w:type="dxa"/>
            <w:vMerge/>
          </w:tcPr>
          <w:p w:rsidR="00EF42D3" w:rsidRPr="0022464F" w:rsidRDefault="00EF42D3" w:rsidP="00EF42D3">
            <w:pPr>
              <w:jc w:val="both"/>
              <w:rPr>
                <w:sz w:val="18"/>
                <w:szCs w:val="18"/>
              </w:rPr>
            </w:pPr>
          </w:p>
        </w:tc>
      </w:tr>
      <w:tr w:rsidR="00EF42D3" w:rsidTr="00EF42D3">
        <w:trPr>
          <w:jc w:val="center"/>
        </w:trPr>
        <w:tc>
          <w:tcPr>
            <w:tcW w:w="1701" w:type="dxa"/>
            <w:tcBorders>
              <w:top w:val="nil"/>
            </w:tcBorders>
            <w:vAlign w:val="center"/>
          </w:tcPr>
          <w:p w:rsidR="00EF42D3" w:rsidRPr="0022464F" w:rsidRDefault="00EF42D3" w:rsidP="00EF42D3">
            <w:pPr>
              <w:jc w:val="center"/>
              <w:rPr>
                <w:sz w:val="18"/>
                <w:szCs w:val="18"/>
              </w:rPr>
            </w:pPr>
            <w:r w:rsidRPr="0022464F">
              <w:rPr>
                <w:sz w:val="18"/>
                <w:szCs w:val="18"/>
              </w:rPr>
              <w:t>Area</w:t>
            </w:r>
          </w:p>
        </w:tc>
        <w:tc>
          <w:tcPr>
            <w:tcW w:w="1268" w:type="dxa"/>
            <w:vAlign w:val="center"/>
          </w:tcPr>
          <w:p w:rsidR="00EF42D3" w:rsidRPr="0022464F" w:rsidRDefault="00EF42D3" w:rsidP="00EF42D3">
            <w:pPr>
              <w:jc w:val="center"/>
              <w:rPr>
                <w:sz w:val="18"/>
                <w:szCs w:val="18"/>
              </w:rPr>
            </w:pPr>
            <w:r w:rsidRPr="0022464F">
              <w:rPr>
                <w:sz w:val="18"/>
                <w:szCs w:val="18"/>
              </w:rPr>
              <w:t>m</w:t>
            </w:r>
          </w:p>
        </w:tc>
        <w:tc>
          <w:tcPr>
            <w:tcW w:w="857" w:type="dxa"/>
            <w:vAlign w:val="center"/>
          </w:tcPr>
          <w:p w:rsidR="00EF42D3" w:rsidRPr="0022464F" w:rsidRDefault="00EF42D3" w:rsidP="00EF42D3">
            <w:pPr>
              <w:jc w:val="center"/>
              <w:rPr>
                <w:sz w:val="18"/>
                <w:szCs w:val="18"/>
              </w:rPr>
            </w:pPr>
            <w:r w:rsidRPr="0022464F">
              <w:rPr>
                <w:sz w:val="18"/>
                <w:szCs w:val="18"/>
              </w:rPr>
              <w:t>m</w:t>
            </w:r>
          </w:p>
        </w:tc>
        <w:tc>
          <w:tcPr>
            <w:tcW w:w="858" w:type="dxa"/>
            <w:vAlign w:val="center"/>
          </w:tcPr>
          <w:p w:rsidR="00EF42D3" w:rsidRPr="0022464F" w:rsidRDefault="00EF42D3" w:rsidP="00EF42D3">
            <w:pPr>
              <w:jc w:val="center"/>
              <w:rPr>
                <w:sz w:val="18"/>
                <w:szCs w:val="18"/>
              </w:rPr>
            </w:pPr>
            <w:r w:rsidRPr="0022464F">
              <w:rPr>
                <w:sz w:val="18"/>
                <w:szCs w:val="18"/>
              </w:rPr>
              <w:t>s</w:t>
            </w:r>
          </w:p>
        </w:tc>
        <w:tc>
          <w:tcPr>
            <w:tcW w:w="905" w:type="dxa"/>
            <w:vAlign w:val="center"/>
          </w:tcPr>
          <w:p w:rsidR="00EF42D3" w:rsidRPr="0022464F" w:rsidRDefault="00EF42D3" w:rsidP="00EF42D3">
            <w:pPr>
              <w:jc w:val="center"/>
              <w:rPr>
                <w:sz w:val="18"/>
                <w:szCs w:val="18"/>
              </w:rPr>
            </w:pPr>
            <w:r w:rsidRPr="0022464F">
              <w:rPr>
                <w:sz w:val="18"/>
                <w:szCs w:val="18"/>
              </w:rPr>
              <w:t>%</w:t>
            </w:r>
          </w:p>
        </w:tc>
        <w:tc>
          <w:tcPr>
            <w:tcW w:w="1172" w:type="dxa"/>
            <w:vAlign w:val="center"/>
          </w:tcPr>
          <w:p w:rsidR="00EF42D3" w:rsidRPr="0022464F" w:rsidRDefault="00EF42D3" w:rsidP="00EF42D3">
            <w:pPr>
              <w:jc w:val="center"/>
              <w:rPr>
                <w:sz w:val="18"/>
                <w:szCs w:val="18"/>
              </w:rPr>
            </w:pPr>
            <w:r w:rsidRPr="0022464F">
              <w:rPr>
                <w:sz w:val="18"/>
                <w:szCs w:val="18"/>
              </w:rPr>
              <w:t>%</w:t>
            </w:r>
          </w:p>
        </w:tc>
        <w:tc>
          <w:tcPr>
            <w:tcW w:w="1072" w:type="dxa"/>
            <w:vAlign w:val="center"/>
          </w:tcPr>
          <w:p w:rsidR="00EF42D3" w:rsidRPr="0022464F" w:rsidRDefault="00EF42D3" w:rsidP="00EF42D3">
            <w:pPr>
              <w:jc w:val="center"/>
              <w:rPr>
                <w:sz w:val="18"/>
                <w:szCs w:val="18"/>
              </w:rPr>
            </w:pPr>
            <w:r w:rsidRPr="0022464F">
              <w:rPr>
                <w:sz w:val="18"/>
                <w:szCs w:val="18"/>
              </w:rPr>
              <w:t>%</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Ocean</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rsidR="00EF42D3" w:rsidRPr="0022464F" w:rsidRDefault="00EF42D3" w:rsidP="00EF42D3">
            <w:pPr>
              <w:jc w:val="center"/>
              <w:rPr>
                <w:sz w:val="18"/>
                <w:szCs w:val="18"/>
              </w:rPr>
            </w:pPr>
            <w:r w:rsidRPr="0022464F">
              <w:rPr>
                <w:sz w:val="18"/>
                <w:szCs w:val="18"/>
              </w:rPr>
              <w:t>N/A</w:t>
            </w:r>
          </w:p>
        </w:tc>
        <w:tc>
          <w:tcPr>
            <w:tcW w:w="858" w:type="dxa"/>
            <w:vAlign w:val="center"/>
          </w:tcPr>
          <w:p w:rsidR="00EF42D3" w:rsidRPr="0022464F" w:rsidRDefault="00EF42D3" w:rsidP="00EF42D3">
            <w:pPr>
              <w:jc w:val="center"/>
              <w:rPr>
                <w:sz w:val="18"/>
                <w:szCs w:val="18"/>
              </w:rPr>
            </w:pPr>
            <w:r w:rsidRPr="0022464F">
              <w:rPr>
                <w:sz w:val="18"/>
                <w:szCs w:val="18"/>
              </w:rPr>
              <w:t>N/A</w:t>
            </w:r>
          </w:p>
        </w:tc>
        <w:tc>
          <w:tcPr>
            <w:tcW w:w="905" w:type="dxa"/>
            <w:vAlign w:val="center"/>
          </w:tcPr>
          <w:p w:rsidR="00EF42D3" w:rsidRPr="0022464F" w:rsidRDefault="00EF42D3" w:rsidP="00EF42D3">
            <w:pPr>
              <w:jc w:val="center"/>
              <w:rPr>
                <w:sz w:val="18"/>
                <w:szCs w:val="18"/>
              </w:rPr>
            </w:pPr>
            <w:r w:rsidRPr="0022464F">
              <w:rPr>
                <w:sz w:val="18"/>
                <w:szCs w:val="18"/>
              </w:rPr>
              <w:t>N/A</w:t>
            </w:r>
            <w:r w:rsidRPr="0022464F" w:rsidDel="00A64761">
              <w:rPr>
                <w:sz w:val="18"/>
                <w:szCs w:val="18"/>
              </w:rPr>
              <w:t xml:space="preserve"> </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N/A</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Harbour entrances, harbour approaches and coastal waters</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rsidR="00EF42D3" w:rsidRPr="0022464F" w:rsidRDefault="00EF42D3" w:rsidP="00EF42D3">
            <w:pPr>
              <w:jc w:val="center"/>
              <w:rPr>
                <w:sz w:val="18"/>
                <w:szCs w:val="18"/>
              </w:rPr>
            </w:pPr>
            <w:r>
              <w:rPr>
                <w:sz w:val="18"/>
                <w:szCs w:val="18"/>
              </w:rPr>
              <w:t>25</w:t>
            </w:r>
          </w:p>
        </w:tc>
        <w:tc>
          <w:tcPr>
            <w:tcW w:w="858" w:type="dxa"/>
            <w:vAlign w:val="center"/>
          </w:tcPr>
          <w:p w:rsidR="00EF42D3" w:rsidRPr="0022464F" w:rsidRDefault="00EF42D3" w:rsidP="00E632C0">
            <w:pPr>
              <w:jc w:val="center"/>
              <w:rPr>
                <w:sz w:val="18"/>
                <w:szCs w:val="18"/>
              </w:rPr>
            </w:pPr>
            <w:r w:rsidRPr="0022464F">
              <w:rPr>
                <w:sz w:val="18"/>
                <w:szCs w:val="18"/>
              </w:rPr>
              <w:t>10</w:t>
            </w:r>
            <w:del w:id="99" w:author="alang" w:date="2014-09-17T20:57:00Z">
              <w:r w:rsidRPr="0022464F" w:rsidDel="00E632C0">
                <w:rPr>
                  <w:sz w:val="18"/>
                  <w:szCs w:val="18"/>
                  <w:vertAlign w:val="superscript"/>
                </w:rPr>
                <w:delText>1</w:delText>
              </w:r>
            </w:del>
          </w:p>
        </w:tc>
        <w:tc>
          <w:tcPr>
            <w:tcW w:w="905" w:type="dxa"/>
            <w:vAlign w:val="center"/>
          </w:tcPr>
          <w:p w:rsidR="00EF42D3" w:rsidRPr="0022464F" w:rsidRDefault="00EF42D3" w:rsidP="00EF42D3">
            <w:pPr>
              <w:jc w:val="center"/>
              <w:rPr>
                <w:sz w:val="18"/>
                <w:szCs w:val="18"/>
              </w:rPr>
            </w:pPr>
            <w:r>
              <w:rPr>
                <w:sz w:val="18"/>
                <w:szCs w:val="18"/>
              </w:rPr>
              <w:t>10</w:t>
            </w:r>
            <w:r w:rsidRPr="00284152">
              <w:rPr>
                <w:sz w:val="18"/>
                <w:szCs w:val="18"/>
                <w:vertAlign w:val="superscript"/>
              </w:rPr>
              <w:t>-5</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99.97</w:t>
            </w:r>
          </w:p>
        </w:tc>
      </w:tr>
      <w:tr w:rsidR="00EF42D3" w:rsidTr="00EF42D3">
        <w:trPr>
          <w:jc w:val="center"/>
        </w:trPr>
        <w:tc>
          <w:tcPr>
            <w:tcW w:w="7833" w:type="dxa"/>
            <w:gridSpan w:val="7"/>
            <w:tcBorders>
              <w:left w:val="nil"/>
              <w:bottom w:val="nil"/>
              <w:right w:val="nil"/>
            </w:tcBorders>
            <w:vAlign w:val="center"/>
          </w:tcPr>
          <w:p w:rsidR="00EF42D3" w:rsidRPr="0022464F" w:rsidRDefault="00EF42D3" w:rsidP="00EF42D3">
            <w:pPr>
              <w:tabs>
                <w:tab w:val="left" w:pos="0"/>
              </w:tabs>
              <w:jc w:val="both"/>
              <w:rPr>
                <w:sz w:val="18"/>
                <w:szCs w:val="18"/>
              </w:rPr>
            </w:pPr>
            <w:r w:rsidRPr="0022464F">
              <w:rPr>
                <w:sz w:val="18"/>
                <w:szCs w:val="18"/>
                <w:vertAlign w:val="superscript"/>
              </w:rPr>
              <w:t>1</w:t>
            </w:r>
            <w:r w:rsidRPr="0022464F">
              <w:rPr>
                <w:sz w:val="18"/>
                <w:szCs w:val="18"/>
              </w:rPr>
              <w:t xml:space="preserve"> </w:t>
            </w:r>
            <w:r w:rsidRPr="0022464F">
              <w:rPr>
                <w:i/>
                <w:sz w:val="18"/>
                <w:szCs w:val="18"/>
              </w:rPr>
              <w:t>Generation of integrity  warnings in cases of system malfunctions, non-availability or discontinuities;</w:t>
            </w:r>
            <w:r w:rsidRPr="0022464F">
              <w:rPr>
                <w:sz w:val="18"/>
                <w:szCs w:val="18"/>
              </w:rPr>
              <w:t xml:space="preserve"> </w:t>
            </w:r>
          </w:p>
        </w:tc>
      </w:tr>
    </w:tbl>
    <w:p w:rsidR="00EF42D3" w:rsidRDefault="00EF42D3" w:rsidP="00EF42D3">
      <w:pPr>
        <w:jc w:val="both"/>
      </w:pPr>
    </w:p>
    <w:p w:rsidR="00EF42D3" w:rsidRDefault="00EF42D3" w:rsidP="00EF42D3">
      <w:pPr>
        <w:jc w:val="both"/>
        <w:rPr>
          <w:color w:val="31849B"/>
        </w:rPr>
      </w:pPr>
      <w:r>
        <w:t>Neither IMO Recommendation detail</w:t>
      </w:r>
      <w:r w:rsidRPr="004F3A78">
        <w:t xml:space="preserve"> how the</w:t>
      </w:r>
      <w:r>
        <w:t>se</w:t>
      </w:r>
      <w:r w:rsidRPr="004F3A78">
        <w:t xml:space="preserve"> requirements </w:t>
      </w:r>
      <w:r>
        <w:t>should</w:t>
      </w:r>
      <w:r w:rsidRPr="004F3A78">
        <w:t xml:space="preserve"> be met. GNSS alone can meet the requirements for ocean phase</w:t>
      </w:r>
      <w:r>
        <w:t xml:space="preserve">; </w:t>
      </w:r>
      <w:ins w:id="100" w:author="alang" w:date="2014-09-17T20:58:00Z">
        <w:r w:rsidR="00E632C0">
          <w:t xml:space="preserve">however, </w:t>
        </w:r>
      </w:ins>
      <w:r>
        <w:t xml:space="preserve">augmentation services are needed to meet the accuracy, integrity and continuity requirements for </w:t>
      </w:r>
      <w:r w:rsidRPr="004F3A78">
        <w:t>harbour entrances, harbour approaches and coastal waters.</w:t>
      </w:r>
      <w:r>
        <w:t xml:space="preserve"> </w:t>
      </w:r>
      <w:r w:rsidRPr="00D61AC3">
        <w:t>It is assumed that the DGNSS service shall consist of areas of overlapping coverage, where each individual reference station availability is &gt;99.5%</w:t>
      </w:r>
      <w:r>
        <w:t xml:space="preserve"> and continuity is &gt;99.95%.  IMO Recommendation A.1046 (27) removed the duration over which availability should be calculated; however the 2 year duration has been retained in this Recommendation in order to allow for comparison with previous performance statistics.</w:t>
      </w:r>
    </w:p>
    <w:p w:rsidR="00EF42D3" w:rsidRDefault="00EF42D3" w:rsidP="00EF42D3">
      <w:pPr>
        <w:rPr>
          <w:b/>
          <w:color w:val="FF0000"/>
        </w:rPr>
      </w:pPr>
      <w:r w:rsidRPr="00D61AC3">
        <w:t xml:space="preserve">Typically, DGNSS services achieve an accuracy in the order of &lt;5m (95%).  Should </w:t>
      </w:r>
      <w:del w:id="101" w:author="alang" w:date="2014-09-17T21:00:00Z">
        <w:r w:rsidRPr="00D61AC3" w:rsidDel="00E632C0">
          <w:delText>greater</w:delText>
        </w:r>
      </w:del>
      <w:proofErr w:type="spellStart"/>
      <w:ins w:id="102" w:author="alang" w:date="2014-09-17T21:00:00Z">
        <w:r w:rsidR="00E632C0">
          <w:t>deci</w:t>
        </w:r>
        <w:proofErr w:type="spellEnd"/>
        <w:r w:rsidR="00E632C0">
          <w:t>-metre</w:t>
        </w:r>
      </w:ins>
      <w:r w:rsidRPr="00D61AC3">
        <w:t xml:space="preserve"> accuracy </w:t>
      </w:r>
      <w:ins w:id="103" w:author="Hoppe " w:date="2014-07-15T16:16:00Z">
        <w:del w:id="104" w:author="alang" w:date="2014-09-17T21:00:00Z">
          <w:r w:rsidR="00E76235" w:rsidDel="00E632C0">
            <w:delText xml:space="preserve">within the dm-level </w:delText>
          </w:r>
        </w:del>
      </w:ins>
      <w:r w:rsidRPr="00D61AC3">
        <w:t xml:space="preserve">be required, </w:t>
      </w:r>
      <w:r>
        <w:t>alternative augmentation approaches such as Real Time Kinematic (RTK) or Precise Point Positioning (PPP) should be considered, but these are not considered in this recommendation.</w:t>
      </w:r>
    </w:p>
    <w:p w:rsidR="00EF42D3" w:rsidRDefault="00EF42D3" w:rsidP="00EF42D3">
      <w:pPr>
        <w:rPr>
          <w:b/>
          <w:color w:val="FF0000"/>
        </w:rPr>
      </w:pPr>
      <w:r w:rsidRPr="00D61AC3">
        <w:t>Service providers should consider the appropriate number, and location, of reference stations to achieve sufficient coverage to ensure these requirements are met.</w:t>
      </w:r>
    </w:p>
    <w:p w:rsidR="003F4757" w:rsidRDefault="003F4757" w:rsidP="007E0D79">
      <w:pPr>
        <w:jc w:val="both"/>
      </w:pPr>
    </w:p>
    <w:p w:rsidR="003F4757" w:rsidRDefault="00217B5C" w:rsidP="00370A73">
      <w:pPr>
        <w:pStyle w:val="Heading1"/>
      </w:pPr>
      <w:bookmarkStart w:id="105" w:name="_Toc367895659"/>
      <w:r>
        <w:t>Shore Site Architecture</w:t>
      </w:r>
      <w:bookmarkEnd w:id="105"/>
    </w:p>
    <w:p w:rsidR="003F4757" w:rsidRDefault="003F4757" w:rsidP="00C22928">
      <w:pPr>
        <w:jc w:val="both"/>
      </w:pPr>
      <w:r w:rsidRPr="00670040">
        <w:t xml:space="preserve">This chapter deals with the </w:t>
      </w:r>
      <w:r w:rsidR="00217B5C">
        <w:t>shore site architecture</w:t>
      </w:r>
      <w:r w:rsidRPr="00670040">
        <w:t xml:space="preserve"> of a maritime DGNSS service</w:t>
      </w:r>
      <w:r>
        <w:t xml:space="preserve"> </w:t>
      </w:r>
      <w:r w:rsidRPr="00EF0482">
        <w:t xml:space="preserve">in the frequency band 283.5 </w:t>
      </w:r>
      <w:r>
        <w:t>-</w:t>
      </w:r>
      <w:r w:rsidRPr="00EF0482">
        <w:t xml:space="preserve"> 325 kHz</w:t>
      </w:r>
      <w:r w:rsidRPr="00670040">
        <w:t xml:space="preserve">, whose use enables the fulfilment of performance requirements </w:t>
      </w:r>
      <w:r>
        <w:t>given</w:t>
      </w:r>
      <w:r w:rsidRPr="00670040">
        <w:t xml:space="preserve"> in Chapter 2. </w:t>
      </w:r>
      <w:r>
        <w:t>The purpose</w:t>
      </w:r>
      <w:r w:rsidRPr="00670040">
        <w:t xml:space="preserve"> of </w:t>
      </w:r>
      <w:r>
        <w:t xml:space="preserve">a </w:t>
      </w:r>
      <w:r w:rsidRPr="00EB4199">
        <w:t>DGNSS service</w:t>
      </w:r>
      <w:r w:rsidRPr="00670040">
        <w:t xml:space="preserve"> </w:t>
      </w:r>
      <w:r>
        <w:t>can be described by 2 general functionalities realised by 2 complementary services:</w:t>
      </w:r>
    </w:p>
    <w:p w:rsidR="003F4757" w:rsidRDefault="003F4757" w:rsidP="000252D7">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The GNSS augmentation service is responsible for the generation of GNSS correction and integrity data</w:t>
      </w:r>
      <w:ins w:id="106" w:author="alang" w:date="2014-09-17T21:11:00Z">
        <w:r w:rsidR="00412829">
          <w:rPr>
            <w:rFonts w:ascii="Times New Roman" w:hAnsi="Times New Roman"/>
            <w:sz w:val="20"/>
          </w:rPr>
          <w:t>.</w:t>
        </w:r>
      </w:ins>
      <w:r w:rsidRPr="00B3177E">
        <w:rPr>
          <w:rFonts w:ascii="Times New Roman" w:hAnsi="Times New Roman"/>
          <w:sz w:val="20"/>
        </w:rPr>
        <w:t xml:space="preserve"> </w:t>
      </w:r>
      <w:del w:id="107" w:author="alang" w:date="2014-09-17T21:11:00Z">
        <w:r w:rsidRPr="00B3177E" w:rsidDel="00412829">
          <w:rPr>
            <w:rFonts w:ascii="Times New Roman" w:hAnsi="Times New Roman"/>
            <w:sz w:val="20"/>
          </w:rPr>
          <w:delText xml:space="preserve">on the one hand. On the other hand the </w:delText>
        </w:r>
      </w:del>
      <w:del w:id="108" w:author="alang" w:date="2014-09-17T21:12:00Z">
        <w:r w:rsidRPr="00B3177E" w:rsidDel="00412829">
          <w:rPr>
            <w:rFonts w:ascii="Times New Roman" w:hAnsi="Times New Roman"/>
            <w:sz w:val="20"/>
          </w:rPr>
          <w:delText xml:space="preserve">composition of </w:delText>
        </w:r>
      </w:del>
      <w:r w:rsidRPr="00B3177E">
        <w:rPr>
          <w:rFonts w:ascii="Times New Roman" w:hAnsi="Times New Roman"/>
          <w:sz w:val="20"/>
        </w:rPr>
        <w:t xml:space="preserve">DGNSS messages </w:t>
      </w:r>
      <w:del w:id="109" w:author="alang" w:date="2014-09-17T21:12:00Z">
        <w:r w:rsidRPr="00B3177E" w:rsidDel="00412829">
          <w:rPr>
            <w:rFonts w:ascii="Times New Roman" w:hAnsi="Times New Roman"/>
            <w:sz w:val="20"/>
          </w:rPr>
          <w:delText xml:space="preserve">is </w:delText>
        </w:r>
      </w:del>
      <w:ins w:id="110" w:author="alang" w:date="2014-09-17T21:12:00Z">
        <w:r w:rsidR="00412829">
          <w:rPr>
            <w:rFonts w:ascii="Times New Roman" w:hAnsi="Times New Roman"/>
            <w:sz w:val="20"/>
          </w:rPr>
          <w:t xml:space="preserve">are formed </w:t>
        </w:r>
        <w:proofErr w:type="gramStart"/>
        <w:r w:rsidR="00412829">
          <w:rPr>
            <w:rFonts w:ascii="Times New Roman" w:hAnsi="Times New Roman"/>
            <w:sz w:val="20"/>
          </w:rPr>
          <w:t xml:space="preserve">using </w:t>
        </w:r>
        <w:r w:rsidR="00412829" w:rsidRPr="00B3177E">
          <w:rPr>
            <w:rFonts w:ascii="Times New Roman" w:hAnsi="Times New Roman"/>
            <w:sz w:val="20"/>
          </w:rPr>
          <w:t xml:space="preserve"> </w:t>
        </w:r>
      </w:ins>
      <w:proofErr w:type="gramEnd"/>
      <w:del w:id="111" w:author="alang" w:date="2014-09-17T21:12:00Z">
        <w:r w:rsidRPr="00B3177E" w:rsidDel="00412829">
          <w:rPr>
            <w:rFonts w:ascii="Times New Roman" w:hAnsi="Times New Roman"/>
            <w:sz w:val="20"/>
          </w:rPr>
          <w:delText xml:space="preserve">realized based on </w:delText>
        </w:r>
      </w:del>
      <w:r w:rsidRPr="00B3177E">
        <w:rPr>
          <w:rFonts w:ascii="Times New Roman" w:hAnsi="Times New Roman"/>
          <w:sz w:val="20"/>
        </w:rPr>
        <w:t>the derived GNSS augmentation data.</w:t>
      </w:r>
    </w:p>
    <w:p w:rsidR="003F4757" w:rsidRDefault="003F4757" w:rsidP="00441C31">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w:t>
      </w:r>
      <w:r>
        <w:rPr>
          <w:rFonts w:ascii="Times New Roman" w:hAnsi="Times New Roman"/>
          <w:sz w:val="20"/>
        </w:rPr>
        <w:t>MF</w:t>
      </w:r>
      <w:r w:rsidRPr="00B3177E">
        <w:rPr>
          <w:rFonts w:ascii="Times New Roman" w:hAnsi="Times New Roman"/>
          <w:sz w:val="20"/>
        </w:rPr>
        <w:t xml:space="preserve"> transmission service generates and broadcasts MF signals </w:t>
      </w:r>
      <w:r>
        <w:rPr>
          <w:rFonts w:ascii="Times New Roman" w:hAnsi="Times New Roman" w:cs="Times New Roman"/>
          <w:sz w:val="20"/>
          <w:szCs w:val="20"/>
        </w:rPr>
        <w:t xml:space="preserve">in the radio beacon band, which are used </w:t>
      </w:r>
      <w:r w:rsidRPr="00B3177E">
        <w:rPr>
          <w:rFonts w:ascii="Times New Roman" w:hAnsi="Times New Roman"/>
          <w:sz w:val="20"/>
        </w:rPr>
        <w:t>as</w:t>
      </w:r>
      <w:r>
        <w:rPr>
          <w:rFonts w:ascii="Times New Roman" w:hAnsi="Times New Roman"/>
          <w:sz w:val="20"/>
        </w:rPr>
        <w:t xml:space="preserve"> </w:t>
      </w:r>
      <w:r w:rsidRPr="00B3177E">
        <w:rPr>
          <w:rFonts w:ascii="Times New Roman" w:hAnsi="Times New Roman"/>
          <w:sz w:val="20"/>
        </w:rPr>
        <w:t xml:space="preserve">carrier of DGNSS messages. The opportunity to broadcast </w:t>
      </w:r>
      <w:r>
        <w:rPr>
          <w:rFonts w:ascii="Times New Roman" w:hAnsi="Times New Roman" w:cs="Times New Roman"/>
          <w:sz w:val="20"/>
          <w:szCs w:val="20"/>
        </w:rPr>
        <w:t xml:space="preserve">DGNSS messages on </w:t>
      </w:r>
      <w:r w:rsidR="00350097">
        <w:rPr>
          <w:rFonts w:ascii="Times New Roman" w:hAnsi="Times New Roman"/>
          <w:sz w:val="20"/>
        </w:rPr>
        <w:t xml:space="preserve">alternative </w:t>
      </w:r>
      <w:proofErr w:type="gramStart"/>
      <w:r w:rsidR="00350097">
        <w:rPr>
          <w:rFonts w:ascii="Times New Roman" w:hAnsi="Times New Roman"/>
          <w:sz w:val="20"/>
        </w:rPr>
        <w:t xml:space="preserve">transmissions </w:t>
      </w:r>
      <w:r w:rsidRPr="00B3177E">
        <w:rPr>
          <w:rFonts w:ascii="Times New Roman" w:hAnsi="Times New Roman"/>
          <w:sz w:val="20"/>
        </w:rPr>
        <w:t xml:space="preserve"> is</w:t>
      </w:r>
      <w:proofErr w:type="gramEnd"/>
      <w:r w:rsidRPr="00B3177E">
        <w:rPr>
          <w:rFonts w:ascii="Times New Roman" w:hAnsi="Times New Roman"/>
          <w:sz w:val="20"/>
        </w:rPr>
        <w:t xml:space="preserve"> suggested by the dashed line.</w:t>
      </w:r>
    </w:p>
    <w:p w:rsidR="003F4757" w:rsidRPr="003B10EF" w:rsidRDefault="003F4757" w:rsidP="00DE04B4">
      <w:pPr>
        <w:keepNext/>
        <w:jc w:val="center"/>
        <w:rPr>
          <w:noProof/>
          <w:lang w:eastAsia="de-DE"/>
        </w:rPr>
      </w:pPr>
    </w:p>
    <w:p w:rsidR="003F4757" w:rsidRDefault="006969DE" w:rsidP="00DE04B4">
      <w:pPr>
        <w:keepNext/>
        <w:jc w:val="center"/>
      </w:pPr>
      <w:r>
        <w:rPr>
          <w:noProof/>
          <w:lang w:val="en-IE" w:eastAsia="en-IE"/>
        </w:rPr>
        <w:drawing>
          <wp:inline distT="0" distB="0" distL="0" distR="0" wp14:anchorId="72188CE6" wp14:editId="32E25183">
            <wp:extent cx="5724525" cy="2924175"/>
            <wp:effectExtent l="0" t="0" r="9525" b="0"/>
            <wp:docPr id="3" name="Picture 3" descr="New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Figure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2924175"/>
                    </a:xfrm>
                    <a:prstGeom prst="rect">
                      <a:avLst/>
                    </a:prstGeom>
                    <a:noFill/>
                    <a:ln>
                      <a:noFill/>
                    </a:ln>
                  </pic:spPr>
                </pic:pic>
              </a:graphicData>
            </a:graphic>
          </wp:inline>
        </w:drawing>
      </w:r>
    </w:p>
    <w:p w:rsidR="003F4757" w:rsidRDefault="003F4757" w:rsidP="00D64BE7">
      <w:pPr>
        <w:pStyle w:val="Caption"/>
        <w:tabs>
          <w:tab w:val="left" w:pos="142"/>
        </w:tabs>
        <w:rPr>
          <w:b/>
          <w:sz w:val="20"/>
        </w:rPr>
      </w:pPr>
      <w:bookmarkStart w:id="112" w:name="_Ref357270777"/>
      <w:r w:rsidRPr="00672933">
        <w:rPr>
          <w:b/>
          <w:sz w:val="20"/>
        </w:rPr>
        <w:t xml:space="preserve">Figure </w:t>
      </w:r>
      <w:r w:rsidR="00B552A9" w:rsidRPr="00672933">
        <w:rPr>
          <w:b/>
          <w:sz w:val="20"/>
        </w:rPr>
        <w:fldChar w:fldCharType="begin"/>
      </w:r>
      <w:r w:rsidRPr="00672933">
        <w:rPr>
          <w:b/>
          <w:sz w:val="20"/>
        </w:rPr>
        <w:instrText xml:space="preserve"> SEQ Figure \* ARABIC </w:instrText>
      </w:r>
      <w:r w:rsidR="00B552A9" w:rsidRPr="00672933">
        <w:rPr>
          <w:b/>
          <w:sz w:val="20"/>
        </w:rPr>
        <w:fldChar w:fldCharType="separate"/>
      </w:r>
      <w:r w:rsidR="00A83950">
        <w:rPr>
          <w:b/>
          <w:noProof/>
          <w:sz w:val="20"/>
        </w:rPr>
        <w:t>1</w:t>
      </w:r>
      <w:r w:rsidR="00B552A9" w:rsidRPr="00672933">
        <w:rPr>
          <w:b/>
          <w:sz w:val="20"/>
        </w:rPr>
        <w:fldChar w:fldCharType="end"/>
      </w:r>
      <w:bookmarkEnd w:id="112"/>
      <w:r>
        <w:rPr>
          <w:b/>
          <w:sz w:val="20"/>
        </w:rPr>
        <w:tab/>
        <w:t xml:space="preserve">   </w:t>
      </w:r>
      <w:proofErr w:type="gramStart"/>
      <w:r w:rsidRPr="00672933">
        <w:rPr>
          <w:b/>
          <w:sz w:val="20"/>
        </w:rPr>
        <w:t>Generali</w:t>
      </w:r>
      <w:ins w:id="113" w:author="alang" w:date="2014-09-17T21:13:00Z">
        <w:r w:rsidR="00407E84">
          <w:rPr>
            <w:b/>
            <w:sz w:val="20"/>
          </w:rPr>
          <w:t>s</w:t>
        </w:r>
      </w:ins>
      <w:del w:id="114" w:author="alang" w:date="2014-09-17T21:13:00Z">
        <w:r w:rsidRPr="00672933" w:rsidDel="00407E84">
          <w:rPr>
            <w:b/>
            <w:sz w:val="20"/>
          </w:rPr>
          <w:delText>z</w:delText>
        </w:r>
      </w:del>
      <w:r w:rsidRPr="00672933">
        <w:rPr>
          <w:b/>
          <w:sz w:val="20"/>
        </w:rPr>
        <w:t>ed</w:t>
      </w:r>
      <w:proofErr w:type="gramEnd"/>
      <w:r w:rsidRPr="00672933">
        <w:rPr>
          <w:b/>
          <w:sz w:val="20"/>
        </w:rPr>
        <w:t xml:space="preserve"> architecture of DGNSS Service</w:t>
      </w:r>
    </w:p>
    <w:p w:rsidR="00C203AE" w:rsidRDefault="00C203AE" w:rsidP="00C203AE">
      <w:pPr>
        <w:jc w:val="both"/>
      </w:pPr>
      <w:r w:rsidRPr="0019429F">
        <w:t>The generali</w:t>
      </w:r>
      <w:ins w:id="115" w:author="alang" w:date="2014-09-17T21:14:00Z">
        <w:r w:rsidR="00407E84">
          <w:t>s</w:t>
        </w:r>
      </w:ins>
      <w:del w:id="116" w:author="alang" w:date="2014-09-17T21:14:00Z">
        <w:r w:rsidRPr="0019429F" w:rsidDel="00407E84">
          <w:delText>z</w:delText>
        </w:r>
      </w:del>
      <w:r w:rsidRPr="0019429F">
        <w:t xml:space="preserve">ed functional architecture of a system providing a DGNSS Service is shown in </w:t>
      </w:r>
      <w:r>
        <w:fldChar w:fldCharType="begin"/>
      </w:r>
      <w:r>
        <w:instrText xml:space="preserve"> REF _Ref357270777 \h  \* MERGEFORMAT </w:instrText>
      </w:r>
      <w:r>
        <w:fldChar w:fldCharType="separate"/>
      </w:r>
      <w:r w:rsidR="00A83950" w:rsidRPr="00A83950">
        <w:t>Figure 1</w:t>
      </w:r>
      <w:r>
        <w:fldChar w:fldCharType="end"/>
      </w:r>
      <w:r>
        <w:t xml:space="preserve"> and reflects both</w:t>
      </w:r>
      <w:ins w:id="117" w:author="alang" w:date="2014-09-17T21:14:00Z">
        <w:r w:rsidR="00407E84">
          <w:t xml:space="preserve"> the</w:t>
        </w:r>
      </w:ins>
      <w:del w:id="118" w:author="alang" w:date="2014-09-17T21:14:00Z">
        <w:r w:rsidDel="00407E84">
          <w:delText>:</w:delText>
        </w:r>
      </w:del>
      <w:r>
        <w:t xml:space="preserve"> functionalities and assigned services.  The functional separation of the DGNSS service is in compliance with the principles of a modular architecture design</w:t>
      </w:r>
      <w:ins w:id="119" w:author="alang" w:date="2014-09-17T21:15:00Z">
        <w:r w:rsidR="00407E84">
          <w:t>.</w:t>
        </w:r>
      </w:ins>
      <w:r>
        <w:t xml:space="preserve"> </w:t>
      </w:r>
      <w:del w:id="120" w:author="alang" w:date="2014-09-17T21:14:00Z">
        <w:r w:rsidDel="00407E84">
          <w:delText xml:space="preserve">like </w:delText>
        </w:r>
      </w:del>
      <w:del w:id="121" w:author="alang" w:date="2014-09-17T21:15:00Z">
        <w:r w:rsidDel="00407E84">
          <w:delText xml:space="preserve">required by e-navigation. </w:delText>
        </w:r>
      </w:del>
    </w:p>
    <w:p w:rsidR="003F4757" w:rsidRDefault="003F4757" w:rsidP="00982C3F">
      <w:pPr>
        <w:jc w:val="both"/>
      </w:pPr>
    </w:p>
    <w:p w:rsidR="003F4757" w:rsidRPr="00A60E3A" w:rsidRDefault="003F4757" w:rsidP="00A60E3A">
      <w:pPr>
        <w:pStyle w:val="Heading2"/>
      </w:pPr>
      <w:bookmarkStart w:id="122" w:name="_Toc367895660"/>
      <w:bookmarkStart w:id="123" w:name="OLE_LINK8"/>
      <w:bookmarkStart w:id="124" w:name="OLE_LINK9"/>
      <w:r w:rsidRPr="00A60E3A">
        <w:t>GNSS Augmentation Service</w:t>
      </w:r>
      <w:bookmarkEnd w:id="122"/>
    </w:p>
    <w:bookmarkEnd w:id="123"/>
    <w:bookmarkEnd w:id="124"/>
    <w:p w:rsidR="003F4757" w:rsidRDefault="00407E84" w:rsidP="00C22928">
      <w:pPr>
        <w:jc w:val="both"/>
      </w:pPr>
      <w:ins w:id="125" w:author="alang" w:date="2014-09-17T21:15:00Z">
        <w:r>
          <w:t>The p</w:t>
        </w:r>
      </w:ins>
      <w:del w:id="126" w:author="alang" w:date="2014-09-17T21:15:00Z">
        <w:r w:rsidR="003F4757" w:rsidDel="00407E84">
          <w:delText>P</w:delText>
        </w:r>
      </w:del>
      <w:r w:rsidR="003F4757">
        <w:t xml:space="preserve">rimary aim of the </w:t>
      </w:r>
      <w:r w:rsidR="003F4757" w:rsidRPr="00EF0482">
        <w:t xml:space="preserve">GNSS </w:t>
      </w:r>
      <w:r w:rsidR="003F4757">
        <w:t xml:space="preserve">Augmentation Service is the provision of DGNSS messages. For this purpose a suitable output data interface to the DGNSS Transmission Service is necessary. The generation of DGNSS messages requires the realization of the </w:t>
      </w:r>
      <w:r w:rsidR="003F4757" w:rsidRPr="00EF0482">
        <w:t>following 3 tasks</w:t>
      </w:r>
      <w:r w:rsidR="003F4757">
        <w:t>:</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w:t>
      </w:r>
      <w:r w:rsidRPr="00EF0482">
        <w:rPr>
          <w:rFonts w:ascii="Times New Roman" w:hAnsi="Times New Roman" w:cs="Times New Roman"/>
          <w:sz w:val="20"/>
          <w:szCs w:val="20"/>
        </w:rPr>
        <w:t xml:space="preserve">GNSS </w:t>
      </w:r>
      <w:r>
        <w:rPr>
          <w:rFonts w:ascii="Times New Roman" w:hAnsi="Times New Roman" w:cs="Times New Roman"/>
          <w:sz w:val="20"/>
          <w:szCs w:val="20"/>
        </w:rPr>
        <w:t>Data A</w:t>
      </w:r>
      <w:r w:rsidRPr="00EF0482">
        <w:rPr>
          <w:rFonts w:ascii="Times New Roman" w:hAnsi="Times New Roman" w:cs="Times New Roman"/>
          <w:sz w:val="20"/>
          <w:szCs w:val="20"/>
        </w:rPr>
        <w:t>cquisition</w:t>
      </w:r>
      <w:r>
        <w:rPr>
          <w:rFonts w:ascii="Times New Roman" w:hAnsi="Times New Roman" w:cs="Times New Roman"/>
          <w:sz w:val="20"/>
          <w:szCs w:val="20"/>
        </w:rPr>
        <w:t xml:space="preserve">” to </w:t>
      </w:r>
      <w:r w:rsidR="00347742">
        <w:rPr>
          <w:rFonts w:ascii="Times New Roman" w:hAnsi="Times New Roman" w:cs="Times New Roman"/>
          <w:sz w:val="20"/>
          <w:szCs w:val="20"/>
        </w:rPr>
        <w:t xml:space="preserve">collect </w:t>
      </w:r>
      <w:r>
        <w:rPr>
          <w:rFonts w:ascii="Times New Roman" w:hAnsi="Times New Roman" w:cs="Times New Roman"/>
          <w:sz w:val="20"/>
          <w:szCs w:val="20"/>
        </w:rPr>
        <w:t>the required data for DGNSS service provision.</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Task </w:t>
      </w:r>
      <w:r w:rsidRPr="009908ED">
        <w:rPr>
          <w:rFonts w:ascii="Times New Roman" w:hAnsi="Times New Roman" w:cs="Times New Roman"/>
          <w:sz w:val="20"/>
          <w:szCs w:val="20"/>
        </w:rPr>
        <w:t>“GNSS Data Processing” to de</w:t>
      </w:r>
      <w:r>
        <w:rPr>
          <w:rFonts w:ascii="Times New Roman" w:hAnsi="Times New Roman" w:cs="Times New Roman"/>
          <w:sz w:val="20"/>
          <w:szCs w:val="20"/>
        </w:rPr>
        <w:t>rive</w:t>
      </w:r>
      <w:r w:rsidRPr="009908ED">
        <w:rPr>
          <w:rFonts w:ascii="Times New Roman" w:hAnsi="Times New Roman" w:cs="Times New Roman"/>
          <w:sz w:val="20"/>
          <w:szCs w:val="20"/>
        </w:rPr>
        <w:t xml:space="preserve"> the GNSS augmentation data from available GNSS data.</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“DGNSS Data Composition” to arrange the GNSS augmentation data in DGNSS messages.</w:t>
      </w:r>
    </w:p>
    <w:p w:rsidR="003F4757" w:rsidRDefault="003F4757" w:rsidP="00C22928">
      <w:pPr>
        <w:jc w:val="both"/>
      </w:pPr>
      <w:r>
        <w:t xml:space="preserve">Composed DGNSS messages are delivered to the DGNSS </w:t>
      </w:r>
      <w:ins w:id="127" w:author="alang" w:date="2014-09-17T21:35:00Z">
        <w:r w:rsidR="000829B3">
          <w:t>T</w:t>
        </w:r>
      </w:ins>
      <w:del w:id="128" w:author="alang" w:date="2014-09-17T21:35:00Z">
        <w:r w:rsidDel="000829B3">
          <w:delText>t</w:delText>
        </w:r>
      </w:del>
      <w:r>
        <w:t>ransmission</w:t>
      </w:r>
      <w:ins w:id="129" w:author="alang" w:date="2014-09-17T21:35:00Z">
        <w:r w:rsidR="000829B3">
          <w:t xml:space="preserve"> Service</w:t>
        </w:r>
      </w:ins>
      <w:r>
        <w:t xml:space="preserve"> to enable the generation of DGNSS signals. At present DGNSS signals are mostly provided in the MF band, but a dashed line outlines the opportunity to broadcast </w:t>
      </w:r>
      <w:r w:rsidR="0016641F">
        <w:t>alternative transmissions such as AIS, eLoran, mobile Internet (GSM), etc</w:t>
      </w:r>
      <w:r>
        <w:t>. The</w:t>
      </w:r>
      <w:r w:rsidRPr="009908ED">
        <w:t xml:space="preserve"> GNSS Augmentation Service </w:t>
      </w:r>
      <w:r>
        <w:t>should be</w:t>
      </w:r>
      <w:r w:rsidRPr="009908ED">
        <w:t xml:space="preserve"> equipped with an additional interface</w:t>
      </w:r>
      <w:r>
        <w:t xml:space="preserve">, which enables the monitoring of DGNSS service by the </w:t>
      </w:r>
      <w:commentRangeStart w:id="130"/>
      <w:r>
        <w:t>stakeholder based on provided status data</w:t>
      </w:r>
      <w:commentRangeEnd w:id="130"/>
      <w:r w:rsidR="000829B3">
        <w:rPr>
          <w:rStyle w:val="CommentReference"/>
        </w:rPr>
        <w:commentReference w:id="130"/>
      </w:r>
      <w:r>
        <w:t>.</w:t>
      </w:r>
      <w:r w:rsidRPr="009908ED">
        <w:t xml:space="preserve"> The opportunity to us</w:t>
      </w:r>
      <w:r>
        <w:t>e DGNSS services as data source</w:t>
      </w:r>
      <w:r w:rsidRPr="009908ED">
        <w:t xml:space="preserve"> for PNT relevant </w:t>
      </w:r>
      <w:del w:id="131" w:author="Hoppe " w:date="2014-07-15T16:19:00Z">
        <w:r w:rsidRPr="009908ED" w:rsidDel="00525ABF">
          <w:delText>M</w:delText>
        </w:r>
        <w:r w:rsidDel="00525ABF">
          <w:delText xml:space="preserve">aritime </w:delText>
        </w:r>
      </w:del>
      <w:ins w:id="132" w:author="Hoppe " w:date="2014-07-15T16:20:00Z">
        <w:r w:rsidR="00525ABF">
          <w:t>safety i</w:t>
        </w:r>
      </w:ins>
      <w:del w:id="133" w:author="Hoppe " w:date="2014-07-15T16:20:00Z">
        <w:r w:rsidDel="00525ABF">
          <w:delText>I</w:delText>
        </w:r>
      </w:del>
      <w:r>
        <w:t xml:space="preserve">nformation </w:t>
      </w:r>
      <w:del w:id="134" w:author="Hoppe " w:date="2014-07-15T16:20:00Z">
        <w:r w:rsidDel="00525ABF">
          <w:delText>(MSI)</w:delText>
        </w:r>
      </w:del>
      <w:r w:rsidRPr="009908ED">
        <w:t xml:space="preserve"> is suggested by </w:t>
      </w:r>
      <w:r>
        <w:t>the</w:t>
      </w:r>
      <w:r w:rsidRPr="009908ED">
        <w:t xml:space="preserve"> second </w:t>
      </w:r>
      <w:r>
        <w:t xml:space="preserve">output </w:t>
      </w:r>
      <w:r w:rsidRPr="009908ED">
        <w:t xml:space="preserve">data interface </w:t>
      </w:r>
      <w:r>
        <w:t xml:space="preserve">“Additional Data Products” </w:t>
      </w:r>
      <w:r w:rsidRPr="009908ED">
        <w:t xml:space="preserve">of the </w:t>
      </w:r>
      <w:r>
        <w:t>GNSS Augmentation Service</w:t>
      </w:r>
      <w:r w:rsidRPr="009908ED">
        <w:t>.</w:t>
      </w:r>
      <w:r>
        <w:t xml:space="preserve"> </w:t>
      </w:r>
    </w:p>
    <w:p w:rsidR="003F4757" w:rsidRPr="00FE38C4" w:rsidRDefault="003F4757" w:rsidP="003C46A5">
      <w:pPr>
        <w:pStyle w:val="Heading3"/>
        <w:ind w:hanging="1288"/>
      </w:pPr>
      <w:bookmarkStart w:id="135" w:name="_Toc367895661"/>
      <w:r w:rsidRPr="00FE38C4">
        <w:t>GNSS Data Acquisition</w:t>
      </w:r>
      <w:bookmarkEnd w:id="135"/>
    </w:p>
    <w:p w:rsidR="003F4757" w:rsidRDefault="003F4757" w:rsidP="00DE04B4">
      <w:pPr>
        <w:jc w:val="both"/>
      </w:pPr>
      <w:r w:rsidRPr="0072604A">
        <w:t>The task “GNSS Data Acquisition</w:t>
      </w:r>
      <w:r>
        <w:t>” deals with the provision of GNSS</w:t>
      </w:r>
      <w:r w:rsidRPr="0072604A">
        <w:t xml:space="preserve"> ranging and navigation data</w:t>
      </w:r>
      <w:r>
        <w:t>, which are</w:t>
      </w:r>
      <w:r w:rsidRPr="0072604A">
        <w:t xml:space="preserve"> commonly used for the determination of position</w:t>
      </w:r>
      <w:r>
        <w:t xml:space="preserve">, velocity, and time data (PVT). The GNSS Augmentation Service needs GNSS receivers to acquire the GNSS data from the GNSS signals. The </w:t>
      </w:r>
      <w:del w:id="136" w:author="alang" w:date="2014-09-17T21:40:00Z">
        <w:r w:rsidDel="00017B62">
          <w:delText xml:space="preserve">used </w:delText>
        </w:r>
      </w:del>
      <w:r>
        <w:t xml:space="preserve">type of GNSS receiver </w:t>
      </w:r>
      <w:ins w:id="137" w:author="alang" w:date="2014-09-17T21:40:00Z">
        <w:r w:rsidR="00017B62">
          <w:t xml:space="preserve">used </w:t>
        </w:r>
      </w:ins>
      <w:proofErr w:type="spellStart"/>
      <w:r>
        <w:t>determines</w:t>
      </w:r>
      <w:del w:id="138" w:author="alang" w:date="2014-09-17T21:41:00Z">
        <w:r w:rsidDel="00017B62">
          <w:delText xml:space="preserve">, for </w:delText>
        </w:r>
      </w:del>
      <w:r>
        <w:t>which</w:t>
      </w:r>
      <w:proofErr w:type="spellEnd"/>
      <w:r>
        <w:t xml:space="preserve"> GNSS signals the service can generate DGNSS messages</w:t>
      </w:r>
      <w:ins w:id="139" w:author="alang" w:date="2014-09-17T21:41:00Z">
        <w:r w:rsidR="00017B62">
          <w:t xml:space="preserve"> for</w:t>
        </w:r>
      </w:ins>
      <w:r>
        <w:t xml:space="preserve">. </w:t>
      </w:r>
      <w:del w:id="140" w:author="alang" w:date="2014-09-17T21:41:00Z">
        <w:r w:rsidDel="00017B62">
          <w:delText>At present maritime DGNSS services provide primarily augmentation data for GNSS signals in the upper L-band provided by operational GNSS</w:delText>
        </w:r>
        <w:r w:rsidR="00DD569E" w:rsidDel="00017B62">
          <w:delText xml:space="preserve">. </w:delText>
        </w:r>
      </w:del>
    </w:p>
    <w:p w:rsidR="003F4757" w:rsidRDefault="003F4757" w:rsidP="00DE04B4">
      <w:pPr>
        <w:jc w:val="both"/>
      </w:pPr>
      <w:r>
        <w:t xml:space="preserve">Due to GNSS modernization and the establishment of further satellite based navigation systems the number of GNSS signals with civil access will increase in the future. An improvement of GNSS based PVT determination can be expected </w:t>
      </w:r>
      <w:del w:id="141" w:author="alang" w:date="2014-09-17T21:42:00Z">
        <w:r w:rsidDel="00017B62">
          <w:delText>aboard</w:delText>
        </w:r>
      </w:del>
      <w:del w:id="142" w:author="alang" w:date="2014-09-17T21:43:00Z">
        <w:r w:rsidDel="00017B62">
          <w:delText xml:space="preserve">, </w:delText>
        </w:r>
      </w:del>
      <w:r>
        <w:t xml:space="preserve">if </w:t>
      </w:r>
      <w:del w:id="143" w:author="alang" w:date="2014-09-17T21:43:00Z">
        <w:r w:rsidDel="00017B62">
          <w:delText xml:space="preserve">an integrated use of </w:delText>
        </w:r>
      </w:del>
      <w:ins w:id="144" w:author="alang" w:date="2014-09-18T07:53:00Z">
        <w:r w:rsidR="00B30D58">
          <w:t xml:space="preserve">all </w:t>
        </w:r>
      </w:ins>
      <w:r>
        <w:t>available GNSS signals</w:t>
      </w:r>
      <w:ins w:id="145" w:author="alang" w:date="2014-09-18T07:54:00Z">
        <w:r w:rsidR="00B30D58">
          <w:t xml:space="preserve"> are used.</w:t>
        </w:r>
      </w:ins>
      <w:del w:id="146" w:author="alang" w:date="2014-09-17T21:43:00Z">
        <w:r w:rsidDel="00017B62">
          <w:delText xml:space="preserve"> is supported by the used GNSS receivers</w:delText>
        </w:r>
      </w:del>
      <w:r>
        <w:t xml:space="preserve">. Therefore service providers </w:t>
      </w:r>
      <w:r w:rsidRPr="008C7E7E">
        <w:t>are encouraged to review IALA R-135</w:t>
      </w:r>
      <w:r>
        <w:t xml:space="preserve">, </w:t>
      </w:r>
      <w:r w:rsidRPr="008C7E7E">
        <w:t xml:space="preserve">which </w:t>
      </w:r>
      <w:r>
        <w:t>considers</w:t>
      </w:r>
      <w:r w:rsidRPr="008C7E7E">
        <w:t xml:space="preserve"> </w:t>
      </w:r>
      <w:r>
        <w:t xml:space="preserve">the </w:t>
      </w:r>
      <w:r w:rsidRPr="008C7E7E">
        <w:t xml:space="preserve">future use </w:t>
      </w:r>
      <w:r>
        <w:t>and role</w:t>
      </w:r>
      <w:r w:rsidRPr="008C7E7E">
        <w:t xml:space="preserve"> </w:t>
      </w:r>
      <w:r>
        <w:t>of DGNSS services</w:t>
      </w:r>
      <w:r w:rsidRPr="008C7E7E">
        <w:t>.</w:t>
      </w:r>
      <w:r>
        <w:t xml:space="preserve"> At present it is expected that the role of GNSS augmentation services focuses </w:t>
      </w:r>
      <w:r>
        <w:lastRenderedPageBreak/>
        <w:t xml:space="preserve">more and more on the improvement of integrity in the context of safety-critical GNSS applications. Consequently, service providers are also encouraged to extend the service provision on new GNSS signals.  </w:t>
      </w:r>
    </w:p>
    <w:p w:rsidR="003F4757" w:rsidRDefault="006969DE" w:rsidP="00C22928">
      <w:pPr>
        <w:keepNext/>
        <w:jc w:val="center"/>
      </w:pPr>
      <w:r>
        <w:rPr>
          <w:noProof/>
          <w:lang w:val="en-IE" w:eastAsia="en-IE"/>
        </w:rPr>
        <w:drawing>
          <wp:inline distT="0" distB="0" distL="0" distR="0" wp14:anchorId="47BA0508" wp14:editId="465FD92D">
            <wp:extent cx="4476750" cy="2333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t="26456" b="2574"/>
                    <a:stretch>
                      <a:fillRect/>
                    </a:stretch>
                  </pic:blipFill>
                  <pic:spPr bwMode="auto">
                    <a:xfrm>
                      <a:off x="0" y="0"/>
                      <a:ext cx="4476750" cy="2333625"/>
                    </a:xfrm>
                    <a:prstGeom prst="rect">
                      <a:avLst/>
                    </a:prstGeom>
                    <a:noFill/>
                    <a:ln>
                      <a:noFill/>
                    </a:ln>
                  </pic:spPr>
                </pic:pic>
              </a:graphicData>
            </a:graphic>
          </wp:inline>
        </w:drawing>
      </w:r>
    </w:p>
    <w:p w:rsidR="003F4757" w:rsidRPr="0042152A" w:rsidRDefault="003F4757" w:rsidP="0042152A">
      <w:pPr>
        <w:pStyle w:val="Caption"/>
        <w:tabs>
          <w:tab w:val="left" w:pos="142"/>
        </w:tabs>
        <w:rPr>
          <w:b/>
          <w:sz w:val="20"/>
        </w:rPr>
      </w:pPr>
      <w:bookmarkStart w:id="147" w:name="_Ref359222196"/>
      <w:r w:rsidRPr="0042152A">
        <w:rPr>
          <w:b/>
          <w:sz w:val="20"/>
        </w:rPr>
        <w:t xml:space="preserve">Figure </w:t>
      </w:r>
      <w:r w:rsidR="00B552A9" w:rsidRPr="0042152A">
        <w:rPr>
          <w:b/>
          <w:sz w:val="20"/>
        </w:rPr>
        <w:fldChar w:fldCharType="begin"/>
      </w:r>
      <w:r w:rsidRPr="0042152A">
        <w:rPr>
          <w:b/>
          <w:sz w:val="20"/>
        </w:rPr>
        <w:instrText xml:space="preserve"> SEQ Figure \* ARABIC </w:instrText>
      </w:r>
      <w:r w:rsidR="00B552A9" w:rsidRPr="0042152A">
        <w:rPr>
          <w:b/>
          <w:sz w:val="20"/>
        </w:rPr>
        <w:fldChar w:fldCharType="separate"/>
      </w:r>
      <w:r w:rsidR="00A83950">
        <w:rPr>
          <w:b/>
          <w:noProof/>
          <w:sz w:val="20"/>
        </w:rPr>
        <w:t>2</w:t>
      </w:r>
      <w:r w:rsidR="00B552A9" w:rsidRPr="0042152A">
        <w:rPr>
          <w:b/>
          <w:sz w:val="20"/>
        </w:rPr>
        <w:fldChar w:fldCharType="end"/>
      </w:r>
      <w:bookmarkEnd w:id="147"/>
      <w:r w:rsidRPr="0042152A">
        <w:rPr>
          <w:b/>
          <w:sz w:val="20"/>
        </w:rPr>
        <w:tab/>
        <w:t xml:space="preserve">   Opportunities of GNSS data acquisition for DGNSS service provision (RS: reference station, IM: integrity monitoring station)</w:t>
      </w:r>
    </w:p>
    <w:p w:rsidR="003F4757" w:rsidRDefault="003F4757" w:rsidP="00DE04B4">
      <w:pPr>
        <w:jc w:val="both"/>
      </w:pPr>
      <w:del w:id="148" w:author="alang" w:date="2014-09-18T07:55:00Z">
        <w:r w:rsidRPr="0072604A" w:rsidDel="00B30D58">
          <w:delText xml:space="preserve">The </w:delText>
        </w:r>
      </w:del>
      <w:r w:rsidRPr="0072604A">
        <w:t xml:space="preserve">GNSS data acquisition can be realised with </w:t>
      </w:r>
      <w:r>
        <w:t xml:space="preserve">a </w:t>
      </w:r>
      <w:r w:rsidRPr="0072604A">
        <w:t>single GNSS receiver</w:t>
      </w:r>
      <w:r>
        <w:t>, a set of GNSS receivers</w:t>
      </w:r>
      <w:r w:rsidRPr="0072604A">
        <w:t xml:space="preserve"> </w:t>
      </w:r>
      <w:r>
        <w:t xml:space="preserve">or a network of </w:t>
      </w:r>
      <w:del w:id="149" w:author="alang" w:date="2014-09-18T07:55:00Z">
        <w:r w:rsidDel="00B30D58">
          <w:delText xml:space="preserve">them </w:delText>
        </w:r>
      </w:del>
      <w:ins w:id="150" w:author="alang" w:date="2014-09-18T07:55:00Z">
        <w:r w:rsidR="00B30D58">
          <w:t xml:space="preserve">receiver </w:t>
        </w:r>
      </w:ins>
      <w:r>
        <w:t>(</w:t>
      </w:r>
      <w:r w:rsidR="000252D7">
        <w:fldChar w:fldCharType="begin"/>
      </w:r>
      <w:r w:rsidR="000252D7">
        <w:instrText xml:space="preserve"> REF _Ref359222196 \h  \* MERGEFORMAT </w:instrText>
      </w:r>
      <w:r w:rsidR="000252D7">
        <w:fldChar w:fldCharType="separate"/>
      </w:r>
      <w:r w:rsidR="00A83950" w:rsidRPr="00A83950">
        <w:t>Figure 2</w:t>
      </w:r>
      <w:r w:rsidR="000252D7">
        <w:fldChar w:fldCharType="end"/>
      </w:r>
      <w:r>
        <w:t>). The number of GNSS receivers used for data acquisition determines the achievable level of redundancy in the GNSS data basis. An increased level of redundancy in the GNSS data basis enables that the provision of DGNSS services and therefore the DGNSS based PVT determination can be improved</w:t>
      </w:r>
      <w:ins w:id="151" w:author="alang" w:date="2014-09-18T07:55:00Z">
        <w:r w:rsidR="00B30D58">
          <w:t>.</w:t>
        </w:r>
      </w:ins>
      <w:del w:id="152" w:author="alang" w:date="2014-09-18T07:55:00Z">
        <w:r w:rsidDel="00B30D58">
          <w:delText>:</w:delText>
        </w:r>
      </w:del>
    </w:p>
    <w:p w:rsidR="00C203AE" w:rsidRDefault="00C203AE" w:rsidP="00DE04B4">
      <w:pPr>
        <w:jc w:val="both"/>
      </w:pPr>
    </w:p>
    <w:p w:rsidR="003F4757" w:rsidRPr="00230D2F" w:rsidRDefault="003F4757" w:rsidP="00230D2F">
      <w:pPr>
        <w:spacing w:before="120"/>
        <w:rPr>
          <w:b/>
          <w:u w:val="single"/>
        </w:rPr>
      </w:pPr>
      <w:r w:rsidRPr="00230D2F">
        <w:rPr>
          <w:b/>
          <w:u w:val="single"/>
        </w:rPr>
        <w:t>Classic Approach:</w:t>
      </w:r>
    </w:p>
    <w:p w:rsidR="00EF42D3" w:rsidRDefault="003F4757" w:rsidP="00C203AE">
      <w:pPr>
        <w:pStyle w:val="ListParagraph"/>
        <w:spacing w:beforeLines="60" w:before="144" w:afterLines="60" w:after="144"/>
        <w:ind w:left="0"/>
        <w:jc w:val="both"/>
        <w:rPr>
          <w:rFonts w:ascii="Times New Roman" w:hAnsi="Times New Roman"/>
          <w:sz w:val="20"/>
        </w:rPr>
      </w:pPr>
      <w:r w:rsidRPr="00B3177E">
        <w:rPr>
          <w:rFonts w:ascii="Times New Roman" w:hAnsi="Times New Roman"/>
          <w:sz w:val="20"/>
        </w:rPr>
        <w:t>In minimum a DGNSS service provision can be reali</w:t>
      </w:r>
      <w:ins w:id="153" w:author="alang" w:date="2014-09-18T07:56:00Z">
        <w:r w:rsidR="00B30D58">
          <w:rPr>
            <w:rFonts w:ascii="Times New Roman" w:hAnsi="Times New Roman"/>
            <w:sz w:val="20"/>
          </w:rPr>
          <w:t>s</w:t>
        </w:r>
      </w:ins>
      <w:del w:id="154" w:author="alang" w:date="2014-09-18T07:56:00Z">
        <w:r w:rsidRPr="00B3177E" w:rsidDel="00B30D58">
          <w:rPr>
            <w:rFonts w:ascii="Times New Roman" w:hAnsi="Times New Roman"/>
            <w:sz w:val="20"/>
          </w:rPr>
          <w:delText>z</w:delText>
        </w:r>
      </w:del>
      <w:proofErr w:type="gramStart"/>
      <w:r w:rsidRPr="00B3177E">
        <w:rPr>
          <w:rFonts w:ascii="Times New Roman" w:hAnsi="Times New Roman"/>
          <w:sz w:val="20"/>
        </w:rPr>
        <w:t>ed</w:t>
      </w:r>
      <w:proofErr w:type="gramEnd"/>
      <w:r w:rsidRPr="00B3177E">
        <w:rPr>
          <w:rFonts w:ascii="Times New Roman" w:hAnsi="Times New Roman"/>
          <w:sz w:val="20"/>
        </w:rPr>
        <w:t xml:space="preserve"> with GNSS data collected by a single GNSS receiver at the reference station (RS). Assuming, that </w:t>
      </w:r>
      <w:r w:rsidRPr="00230D2F">
        <w:rPr>
          <w:rFonts w:ascii="Times New Roman" w:hAnsi="Times New Roman"/>
          <w:sz w:val="20"/>
        </w:rPr>
        <w:t xml:space="preserve">integrity monitoring of DGNSS service provision is </w:t>
      </w:r>
      <w:r>
        <w:rPr>
          <w:rFonts w:ascii="Times New Roman" w:hAnsi="Times New Roman"/>
          <w:sz w:val="20"/>
        </w:rPr>
        <w:t xml:space="preserve">part of </w:t>
      </w:r>
      <w:ins w:id="155" w:author="alang" w:date="2014-09-18T07:56:00Z">
        <w:r w:rsidR="00B30D58">
          <w:rPr>
            <w:rFonts w:ascii="Times New Roman" w:hAnsi="Times New Roman"/>
            <w:sz w:val="20"/>
          </w:rPr>
          <w:t xml:space="preserve">the </w:t>
        </w:r>
      </w:ins>
      <w:r>
        <w:rPr>
          <w:rFonts w:ascii="Times New Roman" w:hAnsi="Times New Roman"/>
          <w:sz w:val="20"/>
        </w:rPr>
        <w:t>classic approach</w:t>
      </w:r>
      <w:r w:rsidRPr="00230D2F">
        <w:rPr>
          <w:rFonts w:ascii="Times New Roman" w:hAnsi="Times New Roman"/>
          <w:sz w:val="20"/>
        </w:rPr>
        <w:t xml:space="preserve">, </w:t>
      </w:r>
      <w:del w:id="156" w:author="alang" w:date="2014-09-18T07:56:00Z">
        <w:r w:rsidRPr="00230D2F" w:rsidDel="00B30D58">
          <w:rPr>
            <w:rFonts w:ascii="Times New Roman" w:hAnsi="Times New Roman"/>
            <w:sz w:val="20"/>
          </w:rPr>
          <w:delText xml:space="preserve">in </w:delText>
        </w:r>
      </w:del>
      <w:ins w:id="157" w:author="alang" w:date="2014-09-18T07:56:00Z">
        <w:r w:rsidR="00B30D58">
          <w:rPr>
            <w:rFonts w:ascii="Times New Roman" w:hAnsi="Times New Roman"/>
            <w:sz w:val="20"/>
          </w:rPr>
          <w:t>at least</w:t>
        </w:r>
        <w:r w:rsidR="00B30D58" w:rsidRPr="00230D2F">
          <w:rPr>
            <w:rFonts w:ascii="Times New Roman" w:hAnsi="Times New Roman"/>
            <w:sz w:val="20"/>
          </w:rPr>
          <w:t xml:space="preserve"> </w:t>
        </w:r>
      </w:ins>
      <w:del w:id="158" w:author="alang" w:date="2014-09-18T07:56:00Z">
        <w:r w:rsidRPr="00230D2F" w:rsidDel="00B30D58">
          <w:rPr>
            <w:rFonts w:ascii="Times New Roman" w:hAnsi="Times New Roman"/>
            <w:sz w:val="20"/>
          </w:rPr>
          <w:delText xml:space="preserve">minimum </w:delText>
        </w:r>
      </w:del>
      <w:ins w:id="159" w:author="alang" w:date="2014-09-18T07:56:00Z">
        <w:r w:rsidR="00B30D58">
          <w:rPr>
            <w:rFonts w:ascii="Times New Roman" w:hAnsi="Times New Roman"/>
            <w:sz w:val="20"/>
          </w:rPr>
          <w:t xml:space="preserve">one </w:t>
        </w:r>
        <w:proofErr w:type="spellStart"/>
        <w:r w:rsidR="00B30D58">
          <w:rPr>
            <w:rFonts w:ascii="Times New Roman" w:hAnsi="Times New Roman"/>
            <w:sz w:val="20"/>
          </w:rPr>
          <w:t>other</w:t>
        </w:r>
      </w:ins>
      <w:del w:id="160" w:author="alang" w:date="2014-09-18T07:56:00Z">
        <w:r w:rsidRPr="00230D2F" w:rsidDel="00B30D58">
          <w:rPr>
            <w:rFonts w:ascii="Times New Roman" w:hAnsi="Times New Roman"/>
            <w:sz w:val="20"/>
          </w:rPr>
          <w:delText xml:space="preserve">a second </w:delText>
        </w:r>
      </w:del>
      <w:r w:rsidRPr="00230D2F">
        <w:rPr>
          <w:rFonts w:ascii="Times New Roman" w:hAnsi="Times New Roman"/>
          <w:sz w:val="20"/>
        </w:rPr>
        <w:t>GNSS</w:t>
      </w:r>
      <w:proofErr w:type="spellEnd"/>
      <w:r w:rsidRPr="00230D2F">
        <w:rPr>
          <w:rFonts w:ascii="Times New Roman" w:hAnsi="Times New Roman"/>
          <w:sz w:val="20"/>
        </w:rPr>
        <w:t xml:space="preserve"> receiver is necessary</w:t>
      </w:r>
      <w:r>
        <w:rPr>
          <w:rFonts w:ascii="Times New Roman" w:hAnsi="Times New Roman"/>
          <w:sz w:val="20"/>
        </w:rPr>
        <w:t xml:space="preserve">. </w:t>
      </w:r>
      <w:r w:rsidR="00BB7A41">
        <w:rPr>
          <w:rFonts w:ascii="Times New Roman" w:hAnsi="Times New Roman"/>
          <w:sz w:val="20"/>
        </w:rPr>
        <w:t xml:space="preserve">A fixed </w:t>
      </w:r>
      <w:r>
        <w:rPr>
          <w:rFonts w:ascii="Times New Roman" w:hAnsi="Times New Roman"/>
          <w:sz w:val="20"/>
        </w:rPr>
        <w:t xml:space="preserve">receiver </w:t>
      </w:r>
      <w:r w:rsidRPr="00230D2F">
        <w:rPr>
          <w:rFonts w:ascii="Times New Roman" w:hAnsi="Times New Roman"/>
          <w:sz w:val="20"/>
        </w:rPr>
        <w:t>operate</w:t>
      </w:r>
      <w:r>
        <w:rPr>
          <w:rFonts w:ascii="Times New Roman" w:hAnsi="Times New Roman"/>
          <w:sz w:val="20"/>
        </w:rPr>
        <w:t>s</w:t>
      </w:r>
      <w:r w:rsidRPr="00230D2F">
        <w:rPr>
          <w:rFonts w:ascii="Times New Roman" w:hAnsi="Times New Roman"/>
          <w:sz w:val="20"/>
        </w:rPr>
        <w:t xml:space="preserve"> as </w:t>
      </w:r>
      <w:r w:rsidR="00BB7A41">
        <w:rPr>
          <w:rFonts w:ascii="Times New Roman" w:hAnsi="Times New Roman"/>
          <w:sz w:val="20"/>
        </w:rPr>
        <w:t>an</w:t>
      </w:r>
      <w:r w:rsidR="00BB7A41" w:rsidRPr="00230D2F">
        <w:rPr>
          <w:rFonts w:ascii="Times New Roman" w:hAnsi="Times New Roman"/>
          <w:sz w:val="20"/>
        </w:rPr>
        <w:t xml:space="preserve"> </w:t>
      </w:r>
      <w:r w:rsidRPr="00230D2F">
        <w:rPr>
          <w:rFonts w:ascii="Times New Roman" w:hAnsi="Times New Roman"/>
          <w:sz w:val="20"/>
        </w:rPr>
        <w:t>integrity monitoring station (I</w:t>
      </w:r>
      <w:r>
        <w:rPr>
          <w:rFonts w:ascii="Times New Roman" w:hAnsi="Times New Roman"/>
          <w:sz w:val="20"/>
        </w:rPr>
        <w:t>M</w:t>
      </w:r>
      <w:r w:rsidRPr="00230D2F">
        <w:rPr>
          <w:rFonts w:ascii="Times New Roman" w:hAnsi="Times New Roman"/>
          <w:sz w:val="20"/>
        </w:rPr>
        <w:t>) and assess</w:t>
      </w:r>
      <w:r>
        <w:rPr>
          <w:rFonts w:ascii="Times New Roman" w:hAnsi="Times New Roman"/>
          <w:sz w:val="20"/>
        </w:rPr>
        <w:t>es</w:t>
      </w:r>
      <w:r w:rsidRPr="00230D2F">
        <w:rPr>
          <w:rFonts w:ascii="Times New Roman" w:hAnsi="Times New Roman"/>
          <w:sz w:val="20"/>
        </w:rPr>
        <w:t xml:space="preserve"> the achievable PVT performance </w:t>
      </w:r>
      <w:ins w:id="161" w:author="alang" w:date="2014-09-18T07:57:00Z">
        <w:r w:rsidR="00B30D58">
          <w:rPr>
            <w:rFonts w:ascii="Times New Roman" w:hAnsi="Times New Roman"/>
            <w:sz w:val="20"/>
          </w:rPr>
          <w:t>by applying</w:t>
        </w:r>
        <w:r w:rsidR="00B30D58" w:rsidRPr="00230D2F">
          <w:rPr>
            <w:rFonts w:ascii="Times New Roman" w:hAnsi="Times New Roman"/>
            <w:sz w:val="20"/>
          </w:rPr>
          <w:t xml:space="preserve"> GNSS augmentation data </w:t>
        </w:r>
      </w:ins>
      <w:del w:id="162" w:author="alang" w:date="2014-09-18T07:57:00Z">
        <w:r w:rsidRPr="00230D2F" w:rsidDel="00B30D58">
          <w:rPr>
            <w:rFonts w:ascii="Times New Roman" w:hAnsi="Times New Roman"/>
            <w:sz w:val="20"/>
          </w:rPr>
          <w:delText xml:space="preserve">using </w:delText>
        </w:r>
      </w:del>
      <w:ins w:id="163" w:author="alang" w:date="2014-09-18T07:57:00Z">
        <w:r w:rsidR="00B30D58">
          <w:rPr>
            <w:rFonts w:ascii="Times New Roman" w:hAnsi="Times New Roman"/>
            <w:sz w:val="20"/>
          </w:rPr>
          <w:t>to its</w:t>
        </w:r>
        <w:r w:rsidR="00B30D58" w:rsidRPr="00230D2F">
          <w:rPr>
            <w:rFonts w:ascii="Times New Roman" w:hAnsi="Times New Roman"/>
            <w:sz w:val="20"/>
          </w:rPr>
          <w:t xml:space="preserve"> </w:t>
        </w:r>
      </w:ins>
      <w:r w:rsidRPr="00230D2F">
        <w:rPr>
          <w:rFonts w:ascii="Times New Roman" w:hAnsi="Times New Roman"/>
          <w:sz w:val="20"/>
        </w:rPr>
        <w:t xml:space="preserve">own GNSS </w:t>
      </w:r>
      <w:proofErr w:type="gramStart"/>
      <w:r w:rsidRPr="00230D2F">
        <w:rPr>
          <w:rFonts w:ascii="Times New Roman" w:hAnsi="Times New Roman"/>
          <w:sz w:val="20"/>
        </w:rPr>
        <w:t xml:space="preserve">measurements </w:t>
      </w:r>
      <w:proofErr w:type="gramEnd"/>
      <w:del w:id="164" w:author="alang" w:date="2014-09-18T07:57:00Z">
        <w:r w:rsidRPr="00230D2F" w:rsidDel="00B30D58">
          <w:rPr>
            <w:rFonts w:ascii="Times New Roman" w:hAnsi="Times New Roman"/>
            <w:sz w:val="20"/>
          </w:rPr>
          <w:delText xml:space="preserve">and </w:delText>
        </w:r>
        <w:r w:rsidR="00BB7A41" w:rsidDel="00B30D58">
          <w:rPr>
            <w:rFonts w:ascii="Times New Roman" w:hAnsi="Times New Roman"/>
            <w:sz w:val="20"/>
          </w:rPr>
          <w:delText>applying</w:delText>
        </w:r>
        <w:r w:rsidR="00BB7A41" w:rsidRPr="00230D2F" w:rsidDel="00B30D58">
          <w:rPr>
            <w:rFonts w:ascii="Times New Roman" w:hAnsi="Times New Roman"/>
            <w:sz w:val="20"/>
          </w:rPr>
          <w:delText xml:space="preserve"> </w:delText>
        </w:r>
        <w:r w:rsidRPr="00230D2F" w:rsidDel="00B30D58">
          <w:rPr>
            <w:rFonts w:ascii="Times New Roman" w:hAnsi="Times New Roman"/>
            <w:sz w:val="20"/>
          </w:rPr>
          <w:delText>GNSS augmentation data</w:delText>
        </w:r>
      </w:del>
      <w:r w:rsidRPr="00230D2F">
        <w:rPr>
          <w:rFonts w:ascii="Times New Roman" w:hAnsi="Times New Roman"/>
          <w:sz w:val="20"/>
        </w:rPr>
        <w:t xml:space="preserve">. </w:t>
      </w:r>
    </w:p>
    <w:p w:rsidR="003F4757" w:rsidRDefault="003F4757" w:rsidP="00C203AE">
      <w:pPr>
        <w:pStyle w:val="ListParagraph"/>
        <w:spacing w:beforeLines="60" w:before="144" w:afterLines="60" w:after="144"/>
        <w:ind w:left="284"/>
        <w:jc w:val="both"/>
        <w:rPr>
          <w:rFonts w:ascii="Times New Roman" w:hAnsi="Times New Roman"/>
          <w:sz w:val="20"/>
        </w:rPr>
      </w:pPr>
    </w:p>
    <w:p w:rsidR="003F4757" w:rsidRPr="00230D2F" w:rsidRDefault="003F4757" w:rsidP="00230D2F">
      <w:pPr>
        <w:spacing w:before="120"/>
        <w:rPr>
          <w:b/>
          <w:u w:val="single"/>
        </w:rPr>
      </w:pPr>
      <w:r>
        <w:rPr>
          <w:b/>
          <w:u w:val="single"/>
        </w:rPr>
        <w:t>Network based</w:t>
      </w:r>
      <w:r w:rsidRPr="00230D2F">
        <w:rPr>
          <w:b/>
          <w:u w:val="single"/>
        </w:rPr>
        <w:t xml:space="preserve"> Approach:</w:t>
      </w:r>
    </w:p>
    <w:p w:rsidR="00EF42D3" w:rsidRDefault="003F4757" w:rsidP="00C203AE">
      <w:pPr>
        <w:pStyle w:val="ListParagraph"/>
        <w:spacing w:beforeLines="60" w:before="144" w:afterLines="60" w:after="144"/>
        <w:ind w:left="0"/>
        <w:jc w:val="both"/>
        <w:rPr>
          <w:rFonts w:ascii="Times New Roman" w:hAnsi="Times New Roman"/>
          <w:sz w:val="20"/>
        </w:rPr>
      </w:pPr>
      <w:r w:rsidRPr="00230D2F">
        <w:rPr>
          <w:rFonts w:ascii="Times New Roman" w:hAnsi="Times New Roman"/>
          <w:sz w:val="20"/>
        </w:rPr>
        <w:t xml:space="preserve">A network based approach </w:t>
      </w:r>
      <w:r>
        <w:rPr>
          <w:rFonts w:ascii="Times New Roman" w:hAnsi="Times New Roman"/>
          <w:sz w:val="20"/>
        </w:rPr>
        <w:t>can be</w:t>
      </w:r>
      <w:r w:rsidRPr="00230D2F">
        <w:rPr>
          <w:rFonts w:ascii="Times New Roman" w:hAnsi="Times New Roman"/>
          <w:sz w:val="20"/>
        </w:rPr>
        <w:t xml:space="preserve"> </w:t>
      </w:r>
      <w:r>
        <w:rPr>
          <w:rFonts w:ascii="Times New Roman" w:hAnsi="Times New Roman"/>
          <w:sz w:val="20"/>
        </w:rPr>
        <w:t>established</w:t>
      </w:r>
      <w:ins w:id="165" w:author="alang" w:date="2014-09-18T07:58:00Z">
        <w:r w:rsidR="00A2016D">
          <w:rPr>
            <w:rFonts w:ascii="Times New Roman" w:hAnsi="Times New Roman"/>
            <w:sz w:val="20"/>
          </w:rPr>
          <w:t xml:space="preserve"> </w:t>
        </w:r>
      </w:ins>
      <w:del w:id="166" w:author="alang" w:date="2014-09-18T07:58:00Z">
        <w:r w:rsidR="004B157A" w:rsidRPr="00602409" w:rsidDel="00A2016D">
          <w:rPr>
            <w:rFonts w:ascii="Times New Roman" w:hAnsi="Times New Roman"/>
            <w:sz w:val="20"/>
          </w:rPr>
          <w:delText>,</w:delText>
        </w:r>
        <w:r w:rsidR="00602409" w:rsidRPr="00602409" w:rsidDel="00A2016D">
          <w:rPr>
            <w:rFonts w:ascii="Times New Roman" w:hAnsi="Times New Roman"/>
            <w:sz w:val="20"/>
          </w:rPr>
          <w:delText xml:space="preserve"> </w:delText>
        </w:r>
      </w:del>
      <w:r w:rsidR="00602409" w:rsidRPr="00602409">
        <w:rPr>
          <w:rFonts w:ascii="Times New Roman" w:hAnsi="Times New Roman"/>
          <w:sz w:val="20"/>
        </w:rPr>
        <w:t xml:space="preserve">by using a suitable number of </w:t>
      </w:r>
      <w:r w:rsidR="004B157A" w:rsidRPr="00602409">
        <w:rPr>
          <w:rFonts w:ascii="Times New Roman" w:hAnsi="Times New Roman"/>
          <w:sz w:val="20"/>
        </w:rPr>
        <w:t xml:space="preserve">GNSS receivers </w:t>
      </w:r>
      <w:r w:rsidR="00602409">
        <w:rPr>
          <w:rFonts w:ascii="Times New Roman" w:hAnsi="Times New Roman"/>
          <w:sz w:val="20"/>
        </w:rPr>
        <w:t>distributed over the intended coverage area</w:t>
      </w:r>
      <w:r>
        <w:rPr>
          <w:rFonts w:ascii="Times New Roman" w:hAnsi="Times New Roman"/>
          <w:sz w:val="20"/>
        </w:rPr>
        <w:t xml:space="preserve">. </w:t>
      </w:r>
      <w:r w:rsidR="001967A2">
        <w:rPr>
          <w:rFonts w:ascii="Times New Roman" w:hAnsi="Times New Roman"/>
          <w:sz w:val="20"/>
        </w:rPr>
        <w:t xml:space="preserve">Best results could be achieved when the service area is enclosed by the GNSS receiver network. </w:t>
      </w:r>
      <w:r w:rsidRPr="00230D2F">
        <w:rPr>
          <w:rFonts w:ascii="Times New Roman" w:hAnsi="Times New Roman"/>
          <w:sz w:val="20"/>
        </w:rPr>
        <w:t xml:space="preserve">The data of a single GNSS receiver </w:t>
      </w:r>
      <w:r w:rsidR="00CD1F7D">
        <w:rPr>
          <w:rFonts w:ascii="Times New Roman" w:hAnsi="Times New Roman"/>
          <w:sz w:val="20"/>
        </w:rPr>
        <w:t xml:space="preserve">within the network </w:t>
      </w:r>
      <w:r w:rsidRPr="00230D2F">
        <w:rPr>
          <w:rFonts w:ascii="Times New Roman" w:hAnsi="Times New Roman"/>
          <w:sz w:val="20"/>
        </w:rPr>
        <w:t xml:space="preserve">should be used either for service generation or for service monitoring to avoid correlation effects between service provision and monitoring. </w:t>
      </w:r>
    </w:p>
    <w:p w:rsidR="00EF42D3" w:rsidRDefault="003F4757" w:rsidP="00C203AE">
      <w:pPr>
        <w:pStyle w:val="ListParagraph"/>
        <w:spacing w:beforeLines="60" w:before="144" w:afterLines="60" w:after="144"/>
        <w:ind w:left="0"/>
        <w:jc w:val="both"/>
        <w:rPr>
          <w:rFonts w:ascii="Times New Roman" w:hAnsi="Times New Roman" w:cs="Times New Roman"/>
          <w:sz w:val="20"/>
          <w:szCs w:val="20"/>
        </w:rPr>
      </w:pPr>
      <w:r w:rsidRPr="00AA6CDC">
        <w:rPr>
          <w:rFonts w:ascii="Times New Roman" w:hAnsi="Times New Roman"/>
          <w:sz w:val="20"/>
        </w:rPr>
        <w:t xml:space="preserve">The classic and the network based approach of data acquisition are shown in </w:t>
      </w:r>
      <w:r w:rsidR="00B552A9">
        <w:rPr>
          <w:rFonts w:ascii="Times New Roman" w:hAnsi="Times New Roman"/>
          <w:sz w:val="20"/>
        </w:rPr>
        <w:fldChar w:fldCharType="begin"/>
      </w:r>
      <w:r>
        <w:rPr>
          <w:rFonts w:ascii="Times New Roman" w:hAnsi="Times New Roman"/>
          <w:sz w:val="20"/>
        </w:rPr>
        <w:instrText xml:space="preserve"> REF _Ref359222196 \h </w:instrText>
      </w:r>
      <w:r w:rsidR="00A2016D">
        <w:rPr>
          <w:rFonts w:ascii="Times New Roman" w:hAnsi="Times New Roman"/>
          <w:sz w:val="20"/>
        </w:rPr>
        <w:instrText xml:space="preserve"> \* MERGEFORMAT </w:instrText>
      </w:r>
      <w:r w:rsidR="00B552A9">
        <w:rPr>
          <w:rFonts w:ascii="Times New Roman" w:hAnsi="Times New Roman"/>
          <w:sz w:val="20"/>
        </w:rPr>
      </w:r>
      <w:r w:rsidR="00B552A9">
        <w:rPr>
          <w:rFonts w:ascii="Times New Roman" w:hAnsi="Times New Roman"/>
          <w:sz w:val="20"/>
        </w:rPr>
        <w:fldChar w:fldCharType="separate"/>
      </w:r>
      <w:r w:rsidR="00A83950" w:rsidRPr="00A2016D">
        <w:rPr>
          <w:rFonts w:ascii="Times New Roman" w:hAnsi="Times New Roman"/>
          <w:sz w:val="20"/>
          <w:rPrChange w:id="167" w:author="alang" w:date="2014-09-18T07:58:00Z">
            <w:rPr>
              <w:b/>
              <w:sz w:val="20"/>
            </w:rPr>
          </w:rPrChange>
        </w:rPr>
        <w:t>Figure 2</w:t>
      </w:r>
      <w:r w:rsidR="00B552A9">
        <w:rPr>
          <w:rFonts w:ascii="Times New Roman" w:hAnsi="Times New Roman"/>
          <w:sz w:val="20"/>
        </w:rPr>
        <w:fldChar w:fldCharType="end"/>
      </w:r>
      <w:r>
        <w:rPr>
          <w:rFonts w:ascii="Times New Roman" w:hAnsi="Times New Roman"/>
          <w:sz w:val="20"/>
        </w:rPr>
        <w:t xml:space="preserve">. </w:t>
      </w:r>
      <w:del w:id="168" w:author="alang" w:date="2014-09-18T07:59:00Z">
        <w:r w:rsidDel="00A2016D">
          <w:rPr>
            <w:rFonts w:ascii="Times New Roman" w:hAnsi="Times New Roman"/>
            <w:sz w:val="20"/>
          </w:rPr>
          <w:delText xml:space="preserve">Like </w:delText>
        </w:r>
      </w:del>
      <w:ins w:id="169" w:author="alang" w:date="2014-09-18T07:59:00Z">
        <w:r w:rsidR="00A2016D">
          <w:rPr>
            <w:rFonts w:ascii="Times New Roman" w:hAnsi="Times New Roman"/>
            <w:sz w:val="20"/>
          </w:rPr>
          <w:t xml:space="preserve">As shown, </w:t>
        </w:r>
      </w:ins>
      <w:del w:id="170" w:author="alang" w:date="2014-09-18T07:59:00Z">
        <w:r w:rsidRPr="00AA6CDC" w:rsidDel="00A2016D">
          <w:rPr>
            <w:rFonts w:ascii="Times New Roman" w:hAnsi="Times New Roman"/>
            <w:sz w:val="20"/>
          </w:rPr>
          <w:delText>seen</w:delText>
        </w:r>
      </w:del>
      <w:r w:rsidRPr="00AA6CDC">
        <w:rPr>
          <w:rFonts w:ascii="Times New Roman" w:hAnsi="Times New Roman"/>
          <w:sz w:val="20"/>
        </w:rPr>
        <w:t xml:space="preserve"> the network based acquisition of GNSS data is realized with</w:t>
      </w:r>
      <w:ins w:id="171" w:author="alang" w:date="2014-09-18T08:00:00Z">
        <w:r w:rsidR="00A2016D">
          <w:rPr>
            <w:rFonts w:ascii="Times New Roman" w:hAnsi="Times New Roman"/>
            <w:sz w:val="20"/>
          </w:rPr>
          <w:t xml:space="preserve"> </w:t>
        </w:r>
        <w:proofErr w:type="gramStart"/>
        <w:r w:rsidR="00A2016D">
          <w:rPr>
            <w:rFonts w:ascii="Times New Roman" w:hAnsi="Times New Roman"/>
            <w:sz w:val="20"/>
          </w:rPr>
          <w:t xml:space="preserve">multiple </w:t>
        </w:r>
      </w:ins>
      <w:r w:rsidRPr="00AA6CDC">
        <w:rPr>
          <w:rFonts w:ascii="Times New Roman" w:hAnsi="Times New Roman"/>
          <w:sz w:val="20"/>
        </w:rPr>
        <w:t xml:space="preserve"> </w:t>
      </w:r>
      <w:proofErr w:type="gramEnd"/>
      <w:del w:id="172" w:author="alang" w:date="2014-09-18T08:00:00Z">
        <w:r w:rsidRPr="00AA6CDC" w:rsidDel="00A2016D">
          <w:rPr>
            <w:rFonts w:ascii="Times New Roman" w:hAnsi="Times New Roman"/>
            <w:sz w:val="20"/>
          </w:rPr>
          <w:delText xml:space="preserve">K </w:delText>
        </w:r>
      </w:del>
      <w:r w:rsidRPr="00AA6CDC">
        <w:rPr>
          <w:rFonts w:ascii="Times New Roman" w:hAnsi="Times New Roman"/>
          <w:sz w:val="20"/>
        </w:rPr>
        <w:t>GNSS receivers</w:t>
      </w:r>
      <w:ins w:id="173" w:author="alang" w:date="2014-09-18T08:00:00Z">
        <w:r w:rsidR="00A2016D">
          <w:rPr>
            <w:rFonts w:ascii="Times New Roman" w:hAnsi="Times New Roman"/>
            <w:sz w:val="20"/>
          </w:rPr>
          <w:t xml:space="preserve"> (from 1 – K)</w:t>
        </w:r>
      </w:ins>
      <w:r w:rsidRPr="00AA6CDC">
        <w:rPr>
          <w:rFonts w:ascii="Times New Roman" w:hAnsi="Times New Roman"/>
          <w:sz w:val="20"/>
        </w:rPr>
        <w:t>, whereby additional</w:t>
      </w:r>
      <w:del w:id="174" w:author="alang" w:date="2014-09-18T08:00:00Z">
        <w:r w:rsidRPr="00AA6CDC" w:rsidDel="00A2016D">
          <w:rPr>
            <w:rFonts w:ascii="Times New Roman" w:hAnsi="Times New Roman"/>
            <w:sz w:val="20"/>
          </w:rPr>
          <w:delText xml:space="preserve"> L</w:delText>
        </w:r>
      </w:del>
      <w:r w:rsidRPr="00AA6CDC">
        <w:rPr>
          <w:rFonts w:ascii="Times New Roman" w:hAnsi="Times New Roman"/>
          <w:sz w:val="20"/>
        </w:rPr>
        <w:t xml:space="preserve"> GNSS receivers are used for </w:t>
      </w:r>
      <w:r>
        <w:rPr>
          <w:rFonts w:ascii="Times New Roman" w:hAnsi="Times New Roman"/>
          <w:sz w:val="20"/>
        </w:rPr>
        <w:t>integrity</w:t>
      </w:r>
      <w:r w:rsidRPr="00AA6CDC">
        <w:rPr>
          <w:rFonts w:ascii="Times New Roman" w:hAnsi="Times New Roman"/>
          <w:sz w:val="20"/>
        </w:rPr>
        <w:t xml:space="preserve"> monitoring</w:t>
      </w:r>
      <w:ins w:id="175" w:author="alang" w:date="2014-09-18T08:00:00Z">
        <w:r w:rsidR="00A2016D">
          <w:rPr>
            <w:rFonts w:ascii="Times New Roman" w:hAnsi="Times New Roman"/>
            <w:sz w:val="20"/>
          </w:rPr>
          <w:t xml:space="preserve"> (from 1-L)</w:t>
        </w:r>
      </w:ins>
      <w:r w:rsidRPr="00AA6CDC">
        <w:rPr>
          <w:rFonts w:ascii="Times New Roman" w:hAnsi="Times New Roman"/>
          <w:sz w:val="20"/>
        </w:rPr>
        <w:t xml:space="preserve">. </w:t>
      </w:r>
    </w:p>
    <w:p w:rsidR="003F4757" w:rsidRDefault="003F4757" w:rsidP="003C46A5">
      <w:pPr>
        <w:pStyle w:val="Heading3"/>
        <w:ind w:hanging="1288"/>
      </w:pPr>
      <w:bookmarkStart w:id="176" w:name="_Toc367895662"/>
      <w:r>
        <w:t>GNSS Data Processing</w:t>
      </w:r>
      <w:bookmarkEnd w:id="176"/>
    </w:p>
    <w:p w:rsidR="003F4757" w:rsidRDefault="003F4757" w:rsidP="00DE04B4">
      <w:pPr>
        <w:jc w:val="both"/>
      </w:pPr>
      <w:r>
        <w:t xml:space="preserve">The task “GNSS Data Processing” is responsible </w:t>
      </w:r>
      <w:r w:rsidRPr="00AB7B78">
        <w:t xml:space="preserve">for the </w:t>
      </w:r>
      <w:r>
        <w:t>generation</w:t>
      </w:r>
      <w:r w:rsidRPr="00AB7B78">
        <w:t xml:space="preserve"> of DGNSS augmentation data</w:t>
      </w:r>
      <w:r>
        <w:t xml:space="preserve">.  The results of GNSS data processing are referenced in RTCM broadcast standard version 2.3, as described in ITU-R M823-3. In this case correction data provided by the GNSS augmentation service covers pseudo range and range rate corrections for </w:t>
      </w:r>
      <w:r w:rsidR="007E5472">
        <w:t xml:space="preserve">GNSS signals (currently only </w:t>
      </w:r>
      <w:r>
        <w:t xml:space="preserve">GPS </w:t>
      </w:r>
      <w:r w:rsidR="007E5472">
        <w:t>and</w:t>
      </w:r>
      <w:r>
        <w:t xml:space="preserve"> GLONASS</w:t>
      </w:r>
      <w:r w:rsidR="007E5472">
        <w:t>)</w:t>
      </w:r>
      <w:r>
        <w:t xml:space="preserve"> in the upper L-band as described in IMO Resolution </w:t>
      </w:r>
      <w:proofErr w:type="gramStart"/>
      <w:r w:rsidRPr="00DF58FA">
        <w:t>MSC.114(</w:t>
      </w:r>
      <w:proofErr w:type="gramEnd"/>
      <w:r w:rsidRPr="00DF58FA">
        <w:t>73)</w:t>
      </w:r>
      <w:r>
        <w:t>. Additionally, integrity data describes the operational status of GNSS augmentation service and characterizes the usability of single GNSS signals as well as provided corrections.</w:t>
      </w:r>
    </w:p>
    <w:p w:rsidR="003F4757" w:rsidRDefault="000252D7">
      <w:pPr>
        <w:jc w:val="both"/>
      </w:pPr>
      <w:r>
        <w:fldChar w:fldCharType="begin"/>
      </w:r>
      <w:r>
        <w:instrText xml:space="preserve"> REF _Ref357406919 \h  \* MERGEFORMAT </w:instrText>
      </w:r>
      <w:r>
        <w:fldChar w:fldCharType="separate"/>
      </w:r>
      <w:r w:rsidR="00A83950" w:rsidRPr="00A83950">
        <w:t>Figure 3</w:t>
      </w:r>
      <w:r>
        <w:fldChar w:fldCharType="end"/>
      </w:r>
      <w:r w:rsidR="003F4757">
        <w:t xml:space="preserve"> shows a generic presentation of GNSS data processing, whereby the processing is divided into 4 stages, principally. The data basis for GNSS data processing covers GNSS range and phase measurements as well as navigation data provided by GNSS itself. The antenna position of GNSS receivers used in reference and </w:t>
      </w:r>
      <w:r w:rsidR="003F4757">
        <w:lastRenderedPageBreak/>
        <w:t xml:space="preserve">integrity monitoring stations should be determined accurately in a common geographic reference system (see chapter 3.1.4 performance aspects). </w:t>
      </w:r>
    </w:p>
    <w:p w:rsidR="003F4757" w:rsidRDefault="006969DE" w:rsidP="00D64BE7">
      <w:pPr>
        <w:keepNext/>
        <w:jc w:val="center"/>
      </w:pPr>
      <w:r>
        <w:rPr>
          <w:noProof/>
          <w:lang w:val="en-IE" w:eastAsia="en-IE"/>
        </w:rPr>
        <w:drawing>
          <wp:inline distT="0" distB="0" distL="0" distR="0" wp14:anchorId="661B61F2" wp14:editId="43896F82">
            <wp:extent cx="4476750" cy="2828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t="15797"/>
                    <a:stretch>
                      <a:fillRect/>
                    </a:stretch>
                  </pic:blipFill>
                  <pic:spPr bwMode="auto">
                    <a:xfrm>
                      <a:off x="0" y="0"/>
                      <a:ext cx="4476750" cy="2828925"/>
                    </a:xfrm>
                    <a:prstGeom prst="rect">
                      <a:avLst/>
                    </a:prstGeom>
                    <a:noFill/>
                    <a:ln>
                      <a:noFill/>
                    </a:ln>
                  </pic:spPr>
                </pic:pic>
              </a:graphicData>
            </a:graphic>
          </wp:inline>
        </w:drawing>
      </w:r>
    </w:p>
    <w:p w:rsidR="003F4757" w:rsidRPr="007C68A0" w:rsidRDefault="003F4757" w:rsidP="00D64BE7">
      <w:pPr>
        <w:pStyle w:val="Caption"/>
        <w:rPr>
          <w:b/>
          <w:sz w:val="20"/>
        </w:rPr>
      </w:pPr>
      <w:bookmarkStart w:id="177" w:name="_Ref357406919"/>
      <w:r w:rsidRPr="007C68A0">
        <w:rPr>
          <w:b/>
          <w:sz w:val="20"/>
        </w:rPr>
        <w:t xml:space="preserve">Figure </w:t>
      </w:r>
      <w:r w:rsidR="00B552A9" w:rsidRPr="007C68A0">
        <w:rPr>
          <w:b/>
          <w:sz w:val="20"/>
        </w:rPr>
        <w:fldChar w:fldCharType="begin"/>
      </w:r>
      <w:r w:rsidRPr="007C68A0">
        <w:rPr>
          <w:b/>
          <w:sz w:val="20"/>
        </w:rPr>
        <w:instrText xml:space="preserve"> SEQ Figure \* ARABIC </w:instrText>
      </w:r>
      <w:r w:rsidR="00B552A9" w:rsidRPr="007C68A0">
        <w:rPr>
          <w:b/>
          <w:sz w:val="20"/>
        </w:rPr>
        <w:fldChar w:fldCharType="separate"/>
      </w:r>
      <w:r w:rsidR="00A83950">
        <w:rPr>
          <w:b/>
          <w:noProof/>
          <w:sz w:val="20"/>
        </w:rPr>
        <w:t>3</w:t>
      </w:r>
      <w:r w:rsidR="00B552A9" w:rsidRPr="007C68A0">
        <w:rPr>
          <w:b/>
          <w:sz w:val="20"/>
        </w:rPr>
        <w:fldChar w:fldCharType="end"/>
      </w:r>
      <w:bookmarkEnd w:id="177"/>
      <w:r>
        <w:rPr>
          <w:b/>
          <w:sz w:val="20"/>
        </w:rPr>
        <w:tab/>
        <w:t xml:space="preserve">   Stages of GNSS data processing during service </w:t>
      </w:r>
      <w:commentRangeStart w:id="178"/>
      <w:r>
        <w:rPr>
          <w:b/>
          <w:sz w:val="20"/>
        </w:rPr>
        <w:t>provision</w:t>
      </w:r>
      <w:r w:rsidRPr="007C68A0">
        <w:rPr>
          <w:b/>
          <w:sz w:val="20"/>
        </w:rPr>
        <w:t xml:space="preserve">   </w:t>
      </w:r>
      <w:commentRangeEnd w:id="178"/>
      <w:r w:rsidR="00FD6EA0">
        <w:rPr>
          <w:rStyle w:val="CommentReference"/>
        </w:rPr>
        <w:commentReference w:id="178"/>
      </w:r>
    </w:p>
    <w:p w:rsidR="003F4757" w:rsidRDefault="003F4757" w:rsidP="00D64BE7">
      <w:pPr>
        <w:jc w:val="both"/>
      </w:pPr>
    </w:p>
    <w:p w:rsidR="003F4757" w:rsidRDefault="003F4757" w:rsidP="00385D4E">
      <w:pPr>
        <w:jc w:val="both"/>
      </w:pPr>
      <w:r>
        <w:t xml:space="preserve">The first 2 processing stages deal with the assessment of GNSS as data base for DGNSS service provision and with the determination of the desired correction parameters: </w:t>
      </w:r>
    </w:p>
    <w:p w:rsidR="00EF42D3"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usability of single GNSS signals for positioning as well as service provision stands in the focus of the first processing stage. For this purpose range and range rate corrections to each satellite are determined using the known antenna position of the measuring point. These correction parameters can also be used as indicators to decide about the quality of single GNSS signals and assigned corrections. Both - the number of GNSS satellites in view as well as the number of usable GNSS signals – can be used to indicate, if the data base is sufficient for GNSS position determination as well as DGNSS service provision. </w:t>
      </w:r>
    </w:p>
    <w:p w:rsidR="00EF42D3"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The second processing stage accounts the capability of GNSS taking into account the current usable GNSS signals and their spatial arrangement. In this context the Dilution of Precision (DOP) is a suitable indicator to estimate the expected performance of GNSS based positioning. Additionally, the achieved GNSS position accuracy with or without application of receiver autonomous integrity monitoring techniques (RAIM) could improve the assessment of GNSS data</w:t>
      </w:r>
      <w:del w:id="179" w:author="alang" w:date="2014-09-18T08:04:00Z">
        <w:r w:rsidRPr="00B3177E" w:rsidDel="00FD6EA0">
          <w:rPr>
            <w:rFonts w:ascii="Times New Roman" w:hAnsi="Times New Roman"/>
            <w:sz w:val="20"/>
          </w:rPr>
          <w:delText xml:space="preserve"> </w:delText>
        </w:r>
      </w:del>
      <w:r w:rsidRPr="00B3177E">
        <w:rPr>
          <w:rFonts w:ascii="Times New Roman" w:hAnsi="Times New Roman"/>
          <w:sz w:val="20"/>
        </w:rPr>
        <w:t xml:space="preserve">base. </w:t>
      </w:r>
    </w:p>
    <w:p w:rsidR="003F4757" w:rsidRDefault="003F4757" w:rsidP="00385D4E">
      <w:pPr>
        <w:jc w:val="both"/>
      </w:pPr>
      <w:r w:rsidRPr="00D72CD2">
        <w:t xml:space="preserve">An intermediate result of the first 2 processing stages is the provision of GNSS correction data as well as integrity data characterising the usability of GNSS and its signals. </w:t>
      </w:r>
      <w:r>
        <w:t xml:space="preserve">The next processing stages deal with the self-assessment of the provided DGNSS services realised in DGNSS signal and position domain:  </w:t>
      </w:r>
    </w:p>
    <w:p w:rsidR="00EF42D3"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signal domain the independent acquired GNSS range measurements are corrected with the provided GNSS correction data. The residual error </w:t>
      </w:r>
      <w:del w:id="180" w:author="alang" w:date="2014-09-22T11:56:00Z">
        <w:r w:rsidRPr="00B3177E" w:rsidDel="003D5194">
          <w:rPr>
            <w:rFonts w:ascii="Times New Roman" w:hAnsi="Times New Roman"/>
            <w:sz w:val="20"/>
          </w:rPr>
          <w:delText xml:space="preserve">of again </w:delText>
        </w:r>
      </w:del>
      <w:r w:rsidRPr="00B3177E">
        <w:rPr>
          <w:rFonts w:ascii="Times New Roman" w:hAnsi="Times New Roman"/>
          <w:sz w:val="20"/>
        </w:rPr>
        <w:t xml:space="preserve">determined range and range rate at integrity monitoring site can be applied as indicator in the signal domain to assess the quality of provided corrections.  It should be expected that the residuals of corrected range and range rates should be appreciable below the real error. </w:t>
      </w:r>
    </w:p>
    <w:p w:rsidR="00EF42D3"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position domain the position is calculated using own but corrected GNSS measurements.  The deviation between true and calculated position is a proper indicator to describe the achievable performance of DGNSS positioning at monitoring site. </w:t>
      </w:r>
    </w:p>
    <w:p w:rsidR="003F4757" w:rsidRPr="00BB5B8D" w:rsidRDefault="003F4757" w:rsidP="00BB5B8D">
      <w:pPr>
        <w:jc w:val="both"/>
      </w:pPr>
      <w:r w:rsidRPr="00BB5B8D">
        <w:t xml:space="preserve">Results of the GNSS data processing </w:t>
      </w:r>
      <w:r>
        <w:t>cover</w:t>
      </w:r>
      <w:r w:rsidRPr="00BB5B8D">
        <w:t xml:space="preserve"> differential </w:t>
      </w:r>
      <w:r>
        <w:t xml:space="preserve">GNSS </w:t>
      </w:r>
      <w:r w:rsidRPr="00BB5B8D">
        <w:t xml:space="preserve">corrections </w:t>
      </w:r>
      <w:r>
        <w:t xml:space="preserve">as well as integrity data characterising the used GNSS, the operated DGNSS service, and the provided GNSS augmentation data. </w:t>
      </w:r>
    </w:p>
    <w:p w:rsidR="003F4757" w:rsidRDefault="003F4757" w:rsidP="003C46A5">
      <w:pPr>
        <w:pStyle w:val="Heading3"/>
        <w:ind w:hanging="1288"/>
      </w:pPr>
      <w:bookmarkStart w:id="181" w:name="_Toc367895663"/>
      <w:r>
        <w:lastRenderedPageBreak/>
        <w:t>D</w:t>
      </w:r>
      <w:r w:rsidRPr="005B5B72">
        <w:t xml:space="preserve">GNSS </w:t>
      </w:r>
      <w:r>
        <w:t>Data Composition</w:t>
      </w:r>
      <w:bookmarkEnd w:id="181"/>
    </w:p>
    <w:p w:rsidR="009E4EB8" w:rsidRDefault="009E4EB8" w:rsidP="00525ABF">
      <w:pPr>
        <w:autoSpaceDE w:val="0"/>
        <w:autoSpaceDN w:val="0"/>
        <w:adjustRightInd w:val="0"/>
        <w:spacing w:before="0" w:after="0"/>
        <w:rPr>
          <w:b/>
          <w:color w:val="548DD4"/>
          <w:sz w:val="28"/>
          <w:szCs w:val="28"/>
        </w:rPr>
      </w:pPr>
    </w:p>
    <w:p w:rsidR="00525ABF" w:rsidRPr="000B02B6" w:rsidRDefault="00B552A9" w:rsidP="000B02B6">
      <w:pPr>
        <w:jc w:val="both"/>
        <w:rPr>
          <w:ins w:id="182" w:author="Hoppe " w:date="2014-07-15T16:26:00Z"/>
        </w:rPr>
      </w:pPr>
      <w:ins w:id="183" w:author="Hoppe " w:date="2014-07-15T16:26:00Z">
        <w:r w:rsidRPr="000B02B6">
          <w:t xml:space="preserve">The data </w:t>
        </w:r>
      </w:ins>
      <w:ins w:id="184" w:author="Hoppe " w:date="2014-07-15T16:27:00Z">
        <w:r w:rsidR="00646FD8" w:rsidRPr="000B02B6">
          <w:t xml:space="preserve">composition </w:t>
        </w:r>
      </w:ins>
      <w:ins w:id="185" w:author="Hoppe " w:date="2014-07-15T16:28:00Z">
        <w:r w:rsidR="00646FD8" w:rsidRPr="000B02B6">
          <w:t xml:space="preserve">follows the rules given </w:t>
        </w:r>
      </w:ins>
      <w:ins w:id="186" w:author="Hoppe " w:date="2014-07-15T16:26:00Z">
        <w:r w:rsidRPr="000B02B6">
          <w:t>in ITU-R Recommendation</w:t>
        </w:r>
      </w:ins>
      <w:ins w:id="187" w:author="Engler, Evelin" w:date="2014-07-29T08:03:00Z">
        <w:r w:rsidR="00C203AE" w:rsidRPr="000B02B6">
          <w:t xml:space="preserve"> </w:t>
        </w:r>
      </w:ins>
      <w:ins w:id="188" w:author="Hoppe " w:date="2014-07-15T16:26:00Z">
        <w:r w:rsidRPr="000B02B6">
          <w:t>M.823-</w:t>
        </w:r>
      </w:ins>
      <w:ins w:id="189" w:author="Hoppe " w:date="2014-07-15T16:28:00Z">
        <w:r w:rsidR="00646FD8" w:rsidRPr="000B02B6">
          <w:t>3</w:t>
        </w:r>
      </w:ins>
      <w:ins w:id="190" w:author="Hoppe " w:date="2014-07-15T16:26:00Z">
        <w:r w:rsidRPr="000B02B6">
          <w:t xml:space="preserve"> (Ref. 1)</w:t>
        </w:r>
      </w:ins>
      <w:ins w:id="191" w:author="Hoppe " w:date="2014-07-15T16:29:00Z">
        <w:r w:rsidR="00646FD8" w:rsidRPr="000B02B6">
          <w:t>.</w:t>
        </w:r>
      </w:ins>
      <w:ins w:id="192" w:author="Engler, Evelin" w:date="2014-07-29T08:09:00Z">
        <w:r w:rsidR="000B02B6">
          <w:t xml:space="preserve"> </w:t>
        </w:r>
      </w:ins>
      <w:ins w:id="193" w:author="Hoppe " w:date="2014-07-15T16:31:00Z">
        <w:r w:rsidR="00646FD8" w:rsidRPr="000B02B6">
          <w:t>T</w:t>
        </w:r>
      </w:ins>
      <w:ins w:id="194" w:author="Hoppe " w:date="2014-07-15T16:26:00Z">
        <w:r w:rsidRPr="000B02B6">
          <w:t>he following message types should be used</w:t>
        </w:r>
      </w:ins>
      <w:ins w:id="195" w:author="Hoppe " w:date="2014-07-15T16:31:00Z">
        <w:r w:rsidR="00646FD8" w:rsidRPr="000B02B6">
          <w:t xml:space="preserve"> to provide augmentation data for the first generation GNSS (GPS and GLONASS) based on RTCM SC 104 V2.3 </w:t>
        </w:r>
        <w:r w:rsidR="00646FD8" w:rsidRPr="000B02B6">
          <w:rPr>
            <w:highlight w:val="yellow"/>
          </w:rPr>
          <w:t>(</w:t>
        </w:r>
      </w:ins>
      <w:ins w:id="196" w:author="Hoppe " w:date="2014-07-15T16:32:00Z">
        <w:r w:rsidRPr="000B02B6">
          <w:rPr>
            <w:highlight w:val="yellow"/>
          </w:rPr>
          <w:t>Ref. X</w:t>
        </w:r>
        <w:r w:rsidR="00646FD8" w:rsidRPr="000B02B6">
          <w:rPr>
            <w:highlight w:val="yellow"/>
          </w:rPr>
          <w:t>)</w:t>
        </w:r>
      </w:ins>
      <w:ins w:id="197" w:author="Hoppe " w:date="2014-07-15T16:26:00Z">
        <w:r w:rsidRPr="000B02B6">
          <w:t>:</w:t>
        </w:r>
      </w:ins>
    </w:p>
    <w:p w:rsidR="003F4755" w:rsidRPr="000B02B6" w:rsidRDefault="00B552A9" w:rsidP="000B02B6">
      <w:pPr>
        <w:pStyle w:val="ListParagraph"/>
        <w:numPr>
          <w:ilvl w:val="0"/>
          <w:numId w:val="2"/>
        </w:numPr>
        <w:spacing w:beforeLines="60" w:before="144" w:afterLines="60" w:after="144"/>
        <w:ind w:left="284" w:hanging="284"/>
        <w:jc w:val="both"/>
        <w:rPr>
          <w:ins w:id="198" w:author="Hoppe " w:date="2014-07-15T16:26:00Z"/>
          <w:rFonts w:ascii="Times New Roman" w:hAnsi="Times New Roman"/>
          <w:sz w:val="20"/>
        </w:rPr>
      </w:pPr>
      <w:ins w:id="199" w:author="Hoppe " w:date="2014-07-15T16:26:00Z">
        <w:r w:rsidRPr="000B02B6">
          <w:rPr>
            <w:rFonts w:ascii="Times New Roman" w:hAnsi="Times New Roman"/>
            <w:sz w:val="20"/>
          </w:rPr>
          <w:t>Type 1 (GPS Full Correction Set) or 31 (GLONASS Full Correction Set)</w:t>
        </w:r>
      </w:ins>
    </w:p>
    <w:p w:rsidR="003F4755" w:rsidRPr="000B02B6" w:rsidRDefault="00B552A9" w:rsidP="000B02B6">
      <w:pPr>
        <w:pStyle w:val="ListParagraph"/>
        <w:numPr>
          <w:ilvl w:val="0"/>
          <w:numId w:val="2"/>
        </w:numPr>
        <w:spacing w:beforeLines="60" w:before="144" w:afterLines="60" w:after="144"/>
        <w:ind w:left="284" w:hanging="284"/>
        <w:jc w:val="both"/>
        <w:rPr>
          <w:ins w:id="200" w:author="Hoppe " w:date="2014-07-15T16:26:00Z"/>
          <w:rFonts w:ascii="Times New Roman" w:hAnsi="Times New Roman"/>
          <w:sz w:val="20"/>
        </w:rPr>
      </w:pPr>
      <w:ins w:id="201" w:author="Hoppe " w:date="2014-07-15T16:26:00Z">
        <w:r w:rsidRPr="000B02B6">
          <w:rPr>
            <w:rFonts w:ascii="Times New Roman" w:hAnsi="Times New Roman"/>
            <w:sz w:val="20"/>
          </w:rPr>
          <w:t>Type 9 (GPS Partial Correction Set) or 34 (GLONASS Partial Correction Set)</w:t>
        </w:r>
      </w:ins>
    </w:p>
    <w:p w:rsidR="003F4755" w:rsidRPr="000B02B6" w:rsidRDefault="00B552A9" w:rsidP="000B02B6">
      <w:pPr>
        <w:pStyle w:val="ListParagraph"/>
        <w:numPr>
          <w:ilvl w:val="0"/>
          <w:numId w:val="2"/>
        </w:numPr>
        <w:spacing w:beforeLines="60" w:before="144" w:afterLines="60" w:after="144"/>
        <w:ind w:left="284" w:hanging="284"/>
        <w:jc w:val="both"/>
        <w:rPr>
          <w:ins w:id="202" w:author="Hoppe " w:date="2014-07-15T16:26:00Z"/>
          <w:rFonts w:ascii="Times New Roman" w:hAnsi="Times New Roman"/>
          <w:sz w:val="20"/>
        </w:rPr>
      </w:pPr>
      <w:ins w:id="203" w:author="Hoppe " w:date="2014-07-15T16:26:00Z">
        <w:r w:rsidRPr="000B02B6">
          <w:rPr>
            <w:rFonts w:ascii="Times New Roman" w:hAnsi="Times New Roman"/>
            <w:sz w:val="20"/>
          </w:rPr>
          <w:t>Type 3 (GPS Reference Station Parameters) or Type 32 (GLONASS Reference</w:t>
        </w:r>
      </w:ins>
      <w:ins w:id="204" w:author="Hoppe " w:date="2014-07-15T16:42:00Z">
        <w:r w:rsidR="006B7F99" w:rsidRPr="000B02B6">
          <w:rPr>
            <w:rFonts w:ascii="Times New Roman" w:hAnsi="Times New Roman"/>
            <w:sz w:val="20"/>
          </w:rPr>
          <w:t xml:space="preserve"> </w:t>
        </w:r>
      </w:ins>
      <w:ins w:id="205" w:author="Hoppe " w:date="2014-07-15T16:26:00Z">
        <w:r w:rsidRPr="000B02B6">
          <w:rPr>
            <w:rFonts w:ascii="Times New Roman" w:hAnsi="Times New Roman"/>
            <w:sz w:val="20"/>
          </w:rPr>
          <w:t>Station Parameters)</w:t>
        </w:r>
      </w:ins>
    </w:p>
    <w:p w:rsidR="003F4755" w:rsidRPr="000B02B6" w:rsidRDefault="00B552A9" w:rsidP="000B02B6">
      <w:pPr>
        <w:pStyle w:val="ListParagraph"/>
        <w:numPr>
          <w:ilvl w:val="0"/>
          <w:numId w:val="2"/>
        </w:numPr>
        <w:spacing w:beforeLines="60" w:before="144" w:afterLines="60" w:after="144"/>
        <w:ind w:left="284" w:hanging="284"/>
        <w:jc w:val="both"/>
        <w:rPr>
          <w:ins w:id="206" w:author="Hoppe " w:date="2014-07-15T16:26:00Z"/>
          <w:rFonts w:ascii="Times New Roman" w:hAnsi="Times New Roman"/>
          <w:sz w:val="20"/>
        </w:rPr>
      </w:pPr>
      <w:ins w:id="207" w:author="Hoppe " w:date="2014-07-15T16:26:00Z">
        <w:r w:rsidRPr="000B02B6">
          <w:rPr>
            <w:rFonts w:ascii="Times New Roman" w:hAnsi="Times New Roman"/>
            <w:sz w:val="20"/>
          </w:rPr>
          <w:t>Type 7 (DGPS Radiobeacon Almanac) or Type 35 (GLONASS Radiobeacon</w:t>
        </w:r>
      </w:ins>
      <w:ins w:id="208" w:author="Hoppe " w:date="2014-07-15T16:42:00Z">
        <w:r w:rsidR="006B7F99" w:rsidRPr="000B02B6">
          <w:rPr>
            <w:rFonts w:ascii="Times New Roman" w:hAnsi="Times New Roman"/>
            <w:sz w:val="20"/>
          </w:rPr>
          <w:t xml:space="preserve"> </w:t>
        </w:r>
      </w:ins>
      <w:ins w:id="209" w:author="Hoppe " w:date="2014-07-15T16:26:00Z">
        <w:r w:rsidRPr="000B02B6">
          <w:rPr>
            <w:rFonts w:ascii="Times New Roman" w:hAnsi="Times New Roman"/>
            <w:sz w:val="20"/>
          </w:rPr>
          <w:t>Almanac)</w:t>
        </w:r>
      </w:ins>
    </w:p>
    <w:p w:rsidR="003F4755" w:rsidRPr="00C203AE" w:rsidRDefault="00B552A9" w:rsidP="000B02B6">
      <w:pPr>
        <w:pStyle w:val="ListParagraph"/>
        <w:numPr>
          <w:ilvl w:val="0"/>
          <w:numId w:val="2"/>
        </w:numPr>
        <w:spacing w:beforeLines="60" w:before="144" w:afterLines="60" w:after="144"/>
        <w:ind w:left="284" w:hanging="284"/>
        <w:jc w:val="both"/>
        <w:rPr>
          <w:ins w:id="210" w:author="Hoppe " w:date="2014-07-15T16:26:00Z"/>
          <w:color w:val="000000"/>
          <w:sz w:val="24"/>
          <w:szCs w:val="24"/>
          <w:lang w:val="en-US" w:eastAsia="de-DE"/>
        </w:rPr>
      </w:pPr>
      <w:ins w:id="211" w:author="Hoppe " w:date="2014-07-15T16:26:00Z">
        <w:r w:rsidRPr="000B02B6">
          <w:rPr>
            <w:rFonts w:ascii="Times New Roman" w:hAnsi="Times New Roman"/>
            <w:sz w:val="20"/>
          </w:rPr>
          <w:t xml:space="preserve">Type 6 (Null frame, used as transmission fill).       </w:t>
        </w:r>
        <w:r w:rsidRPr="00C203AE">
          <w:rPr>
            <w:color w:val="000000"/>
            <w:sz w:val="24"/>
            <w:szCs w:val="24"/>
            <w:lang w:val="en-US" w:eastAsia="de-DE"/>
          </w:rPr>
          <w:t xml:space="preserve">                                            </w:t>
        </w:r>
      </w:ins>
    </w:p>
    <w:p w:rsidR="009E4EB8" w:rsidRDefault="009E4EB8" w:rsidP="00525ABF">
      <w:pPr>
        <w:autoSpaceDE w:val="0"/>
        <w:autoSpaceDN w:val="0"/>
        <w:adjustRightInd w:val="0"/>
        <w:spacing w:before="0" w:after="0"/>
        <w:rPr>
          <w:ins w:id="212" w:author="Hoppe " w:date="2014-07-15T16:33:00Z"/>
          <w:i/>
          <w:iCs/>
          <w:color w:val="000000"/>
          <w:sz w:val="24"/>
          <w:szCs w:val="24"/>
          <w:lang w:val="en-US" w:eastAsia="de-DE"/>
        </w:rPr>
      </w:pPr>
    </w:p>
    <w:p w:rsidR="007E166C" w:rsidRPr="00C203AE" w:rsidRDefault="006B7F99" w:rsidP="000B02B6">
      <w:pPr>
        <w:autoSpaceDE w:val="0"/>
        <w:autoSpaceDN w:val="0"/>
        <w:adjustRightInd w:val="0"/>
        <w:spacing w:before="0" w:after="0"/>
        <w:rPr>
          <w:ins w:id="213" w:author="Hoppe " w:date="2014-07-15T16:43:00Z"/>
          <w:i/>
          <w:sz w:val="22"/>
          <w:szCs w:val="22"/>
        </w:rPr>
      </w:pPr>
      <w:ins w:id="214" w:author="Hoppe " w:date="2014-07-15T16:43:00Z">
        <w:r w:rsidRPr="00C203AE">
          <w:rPr>
            <w:i/>
            <w:sz w:val="22"/>
            <w:szCs w:val="22"/>
          </w:rPr>
          <w:t xml:space="preserve">Further recommendations should be taken </w:t>
        </w:r>
        <w:r w:rsidR="007E166C" w:rsidRPr="00C203AE">
          <w:rPr>
            <w:i/>
            <w:sz w:val="22"/>
            <w:szCs w:val="22"/>
          </w:rPr>
          <w:t>into account:</w:t>
        </w:r>
      </w:ins>
    </w:p>
    <w:p w:rsidR="003F4755" w:rsidRPr="00C203AE" w:rsidRDefault="00B552A9" w:rsidP="00C203AE">
      <w:pPr>
        <w:pStyle w:val="ListParagraph"/>
        <w:numPr>
          <w:ilvl w:val="0"/>
          <w:numId w:val="55"/>
        </w:numPr>
        <w:autoSpaceDE w:val="0"/>
        <w:autoSpaceDN w:val="0"/>
        <w:adjustRightInd w:val="0"/>
        <w:spacing w:before="20" w:after="20"/>
        <w:rPr>
          <w:ins w:id="215" w:author="Hoppe " w:date="2014-07-15T16:26:00Z"/>
          <w:rFonts w:ascii="Times New Roman" w:hAnsi="Times New Roman" w:cs="Times New Roman"/>
          <w:i/>
        </w:rPr>
      </w:pPr>
      <w:ins w:id="216" w:author="Hoppe " w:date="2014-07-15T16:26:00Z">
        <w:r w:rsidRPr="00C203AE">
          <w:rPr>
            <w:rFonts w:ascii="Times New Roman" w:hAnsi="Times New Roman" w:cs="Times New Roman"/>
            <w:i/>
          </w:rPr>
          <w:t xml:space="preserve">Partial Correction Sets </w:t>
        </w:r>
      </w:ins>
      <w:r w:rsidR="000B02B6">
        <w:rPr>
          <w:rFonts w:ascii="Times New Roman" w:hAnsi="Times New Roman" w:cs="Times New Roman"/>
          <w:i/>
        </w:rPr>
        <w:t>m</w:t>
      </w:r>
      <w:r w:rsidR="000B02B6" w:rsidRPr="00C203AE">
        <w:rPr>
          <w:rFonts w:ascii="Times New Roman" w:hAnsi="Times New Roman" w:cs="Times New Roman"/>
          <w:i/>
        </w:rPr>
        <w:t xml:space="preserve">essages </w:t>
      </w:r>
      <w:ins w:id="217" w:author="Hoppe " w:date="2014-07-15T16:26:00Z">
        <w:r w:rsidRPr="00C203AE">
          <w:rPr>
            <w:rFonts w:ascii="Times New Roman" w:hAnsi="Times New Roman" w:cs="Times New Roman"/>
            <w:i/>
          </w:rPr>
          <w:t>are preferred because of better performance in impulse</w:t>
        </w:r>
      </w:ins>
      <w:ins w:id="218" w:author="Hoppe " w:date="2014-07-15T16:43:00Z">
        <w:r w:rsidR="007E166C" w:rsidRPr="00C203AE">
          <w:rPr>
            <w:rFonts w:ascii="Times New Roman" w:hAnsi="Times New Roman" w:cs="Times New Roman"/>
            <w:i/>
          </w:rPr>
          <w:t xml:space="preserve"> </w:t>
        </w:r>
      </w:ins>
      <w:ins w:id="219" w:author="Hoppe " w:date="2014-07-15T16:26:00Z">
        <w:r w:rsidRPr="00C203AE">
          <w:rPr>
            <w:rFonts w:ascii="Times New Roman" w:hAnsi="Times New Roman" w:cs="Times New Roman"/>
            <w:i/>
          </w:rPr>
          <w:t>noise conditions.</w:t>
        </w:r>
      </w:ins>
    </w:p>
    <w:p w:rsidR="003F4755" w:rsidRPr="00C203AE" w:rsidRDefault="00B552A9" w:rsidP="00C203AE">
      <w:pPr>
        <w:pStyle w:val="ListParagraph"/>
        <w:numPr>
          <w:ilvl w:val="0"/>
          <w:numId w:val="55"/>
        </w:numPr>
        <w:autoSpaceDE w:val="0"/>
        <w:autoSpaceDN w:val="0"/>
        <w:adjustRightInd w:val="0"/>
        <w:spacing w:before="20" w:after="20"/>
        <w:rPr>
          <w:ins w:id="220" w:author="Hoppe " w:date="2014-07-15T16:26:00Z"/>
          <w:rFonts w:ascii="Times New Roman" w:hAnsi="Times New Roman" w:cs="Times New Roman"/>
          <w:i/>
        </w:rPr>
      </w:pPr>
      <w:ins w:id="221" w:author="Hoppe " w:date="2014-07-15T16:26:00Z">
        <w:r w:rsidRPr="00C203AE">
          <w:rPr>
            <w:rFonts w:ascii="Times New Roman" w:hAnsi="Times New Roman" w:cs="Times New Roman"/>
            <w:i/>
          </w:rPr>
          <w:t>Message Types 3/32, and 7/35 should be broadcast at the minimum time intervals specified in</w:t>
        </w:r>
      </w:ins>
      <w:ins w:id="222" w:author="Hoppe " w:date="2014-07-15T16:43:00Z">
        <w:r w:rsidR="007E166C" w:rsidRPr="00C203AE">
          <w:rPr>
            <w:rFonts w:ascii="Times New Roman" w:hAnsi="Times New Roman" w:cs="Times New Roman"/>
            <w:i/>
          </w:rPr>
          <w:t xml:space="preserve"> </w:t>
        </w:r>
      </w:ins>
      <w:ins w:id="223" w:author="Hoppe " w:date="2014-07-15T16:26:00Z">
        <w:r w:rsidRPr="00C203AE">
          <w:rPr>
            <w:rFonts w:ascii="Times New Roman" w:hAnsi="Times New Roman" w:cs="Times New Roman"/>
            <w:i/>
          </w:rPr>
          <w:t>ITU-R Recommendation M.823.</w:t>
        </w:r>
      </w:ins>
    </w:p>
    <w:p w:rsidR="003F4755" w:rsidRPr="000B02B6" w:rsidRDefault="00B552A9" w:rsidP="00C203AE">
      <w:pPr>
        <w:pStyle w:val="ListParagraph"/>
        <w:numPr>
          <w:ilvl w:val="0"/>
          <w:numId w:val="55"/>
        </w:numPr>
        <w:autoSpaceDE w:val="0"/>
        <w:autoSpaceDN w:val="0"/>
        <w:adjustRightInd w:val="0"/>
        <w:spacing w:before="20" w:after="20"/>
        <w:rPr>
          <w:ins w:id="224" w:author="Hoppe " w:date="2014-07-15T16:26:00Z"/>
          <w:rFonts w:ascii="Times New Roman" w:hAnsi="Times New Roman" w:cs="Times New Roman"/>
          <w:i/>
        </w:rPr>
      </w:pPr>
      <w:ins w:id="225" w:author="Hoppe " w:date="2014-07-15T16:26:00Z">
        <w:r w:rsidRPr="000B02B6">
          <w:rPr>
            <w:rFonts w:ascii="Times New Roman" w:hAnsi="Times New Roman" w:cs="Times New Roman"/>
            <w:i/>
          </w:rPr>
          <w:t>Message Type 5, which deals with GPS constellation health, is included in ITU-R</w:t>
        </w:r>
      </w:ins>
      <w:ins w:id="226" w:author="Hoppe " w:date="2014-07-15T16:43:00Z">
        <w:r w:rsidR="007E166C" w:rsidRPr="000B02B6">
          <w:rPr>
            <w:rFonts w:ascii="Times New Roman" w:hAnsi="Times New Roman" w:cs="Times New Roman"/>
            <w:i/>
          </w:rPr>
          <w:t xml:space="preserve"> </w:t>
        </w:r>
      </w:ins>
      <w:ins w:id="227" w:author="Hoppe " w:date="2014-07-15T16:26:00Z">
        <w:r w:rsidRPr="000B02B6">
          <w:rPr>
            <w:rFonts w:ascii="Times New Roman" w:hAnsi="Times New Roman" w:cs="Times New Roman"/>
            <w:i/>
          </w:rPr>
          <w:t>Recommendation M.823, but is not normally used.</w:t>
        </w:r>
      </w:ins>
    </w:p>
    <w:p w:rsidR="003F4755" w:rsidRPr="000B02B6" w:rsidRDefault="00B552A9" w:rsidP="00C203AE">
      <w:pPr>
        <w:pStyle w:val="ListParagraph"/>
        <w:numPr>
          <w:ilvl w:val="0"/>
          <w:numId w:val="55"/>
        </w:numPr>
        <w:autoSpaceDE w:val="0"/>
        <w:autoSpaceDN w:val="0"/>
        <w:adjustRightInd w:val="0"/>
        <w:spacing w:before="20" w:after="20"/>
        <w:rPr>
          <w:ins w:id="228" w:author="Hoppe " w:date="2014-07-15T16:44:00Z"/>
          <w:rFonts w:ascii="Times New Roman" w:hAnsi="Times New Roman" w:cs="Times New Roman"/>
          <w:i/>
        </w:rPr>
      </w:pPr>
      <w:ins w:id="229" w:author="Hoppe " w:date="2014-07-15T16:26:00Z">
        <w:r w:rsidRPr="000B02B6">
          <w:rPr>
            <w:rFonts w:ascii="Times New Roman" w:hAnsi="Times New Roman" w:cs="Times New Roman"/>
            <w:i/>
          </w:rPr>
          <w:t>Message Type 16/36 may be used to broadcast special messages in text form, but should not</w:t>
        </w:r>
      </w:ins>
      <w:ins w:id="230" w:author="Hoppe " w:date="2014-07-15T16:44:00Z">
        <w:r w:rsidR="007E166C" w:rsidRPr="000B02B6">
          <w:rPr>
            <w:rFonts w:ascii="Times New Roman" w:hAnsi="Times New Roman" w:cs="Times New Roman"/>
            <w:i/>
          </w:rPr>
          <w:t xml:space="preserve"> </w:t>
        </w:r>
      </w:ins>
      <w:ins w:id="231" w:author="Hoppe " w:date="2014-07-15T16:26:00Z">
        <w:r w:rsidRPr="000B02B6">
          <w:rPr>
            <w:rFonts w:ascii="Times New Roman" w:hAnsi="Times New Roman" w:cs="Times New Roman"/>
            <w:i/>
          </w:rPr>
          <w:t xml:space="preserve">normally be used for integrity warnings, which are included in message headers. </w:t>
        </w:r>
      </w:ins>
    </w:p>
    <w:p w:rsidR="003F4755" w:rsidRPr="000B02B6" w:rsidRDefault="00B552A9" w:rsidP="00C203AE">
      <w:pPr>
        <w:pStyle w:val="ListParagraph"/>
        <w:numPr>
          <w:ilvl w:val="0"/>
          <w:numId w:val="55"/>
        </w:numPr>
        <w:autoSpaceDE w:val="0"/>
        <w:autoSpaceDN w:val="0"/>
        <w:adjustRightInd w:val="0"/>
        <w:spacing w:before="20" w:after="20"/>
        <w:rPr>
          <w:ins w:id="232" w:author="Hoppe " w:date="2014-07-15T16:44:00Z"/>
          <w:rFonts w:ascii="Times New Roman" w:hAnsi="Times New Roman" w:cs="Times New Roman"/>
          <w:i/>
        </w:rPr>
      </w:pPr>
      <w:ins w:id="233" w:author="Hoppe " w:date="2014-07-15T16:26:00Z">
        <w:r w:rsidRPr="000B02B6">
          <w:rPr>
            <w:rFonts w:ascii="Times New Roman" w:hAnsi="Times New Roman" w:cs="Times New Roman"/>
            <w:i/>
          </w:rPr>
          <w:t>Type 16/36</w:t>
        </w:r>
      </w:ins>
      <w:ins w:id="234" w:author="Hoppe " w:date="2014-07-15T16:44:00Z">
        <w:r w:rsidR="007E166C" w:rsidRPr="000B02B6">
          <w:rPr>
            <w:rFonts w:ascii="Times New Roman" w:hAnsi="Times New Roman" w:cs="Times New Roman"/>
            <w:i/>
          </w:rPr>
          <w:t xml:space="preserve"> </w:t>
        </w:r>
      </w:ins>
      <w:ins w:id="235" w:author="Hoppe " w:date="2014-07-15T16:26:00Z">
        <w:r w:rsidRPr="000B02B6">
          <w:rPr>
            <w:rFonts w:ascii="Times New Roman" w:hAnsi="Times New Roman" w:cs="Times New Roman"/>
            <w:i/>
          </w:rPr>
          <w:t>messages may be used for status information, or for navigation related information such as</w:t>
        </w:r>
      </w:ins>
      <w:ins w:id="236" w:author="Hoppe " w:date="2014-07-15T16:44:00Z">
        <w:r w:rsidR="007E166C" w:rsidRPr="000B02B6">
          <w:rPr>
            <w:rFonts w:ascii="Times New Roman" w:hAnsi="Times New Roman" w:cs="Times New Roman"/>
            <w:i/>
          </w:rPr>
          <w:t xml:space="preserve"> </w:t>
        </w:r>
      </w:ins>
      <w:ins w:id="237" w:author="Hoppe " w:date="2014-07-15T16:26:00Z">
        <w:r w:rsidRPr="000B02B6">
          <w:rPr>
            <w:rFonts w:ascii="Times New Roman" w:hAnsi="Times New Roman" w:cs="Times New Roman"/>
            <w:i/>
          </w:rPr>
          <w:t xml:space="preserve">hydrographic or meteorological data. </w:t>
        </w:r>
      </w:ins>
    </w:p>
    <w:p w:rsidR="003F4755" w:rsidRPr="000B02B6" w:rsidRDefault="00B552A9" w:rsidP="00C203AE">
      <w:pPr>
        <w:pStyle w:val="ListParagraph"/>
        <w:numPr>
          <w:ilvl w:val="0"/>
          <w:numId w:val="55"/>
        </w:numPr>
        <w:autoSpaceDE w:val="0"/>
        <w:autoSpaceDN w:val="0"/>
        <w:adjustRightInd w:val="0"/>
        <w:spacing w:before="20" w:after="20"/>
        <w:rPr>
          <w:ins w:id="238" w:author="Hoppe " w:date="2014-07-15T16:26:00Z"/>
          <w:rFonts w:ascii="Times New Roman" w:hAnsi="Times New Roman" w:cs="Times New Roman"/>
          <w:i/>
        </w:rPr>
      </w:pPr>
      <w:commentRangeStart w:id="239"/>
      <w:ins w:id="240" w:author="Hoppe " w:date="2014-07-15T16:26:00Z">
        <w:r w:rsidRPr="000B02B6">
          <w:rPr>
            <w:rFonts w:ascii="Times New Roman" w:hAnsi="Times New Roman" w:cs="Times New Roman"/>
            <w:i/>
          </w:rPr>
          <w:t>Type 16/36 messages should never be broadcast</w:t>
        </w:r>
      </w:ins>
      <w:ins w:id="241" w:author="Hoppe " w:date="2014-07-15T16:44:00Z">
        <w:r w:rsidR="007E166C" w:rsidRPr="000B02B6">
          <w:rPr>
            <w:rFonts w:ascii="Times New Roman" w:hAnsi="Times New Roman" w:cs="Times New Roman"/>
            <w:i/>
          </w:rPr>
          <w:t xml:space="preserve"> </w:t>
        </w:r>
      </w:ins>
      <w:ins w:id="242" w:author="Hoppe " w:date="2014-07-15T16:26:00Z">
        <w:r w:rsidRPr="000B02B6">
          <w:rPr>
            <w:rFonts w:ascii="Times New Roman" w:hAnsi="Times New Roman" w:cs="Times New Roman"/>
            <w:i/>
          </w:rPr>
          <w:t>consecutively as this will cause excessive receiver alarms, receiver memory overloads, and/or</w:t>
        </w:r>
      </w:ins>
      <w:ins w:id="243" w:author="Hoppe " w:date="2014-07-15T16:44:00Z">
        <w:r w:rsidR="007E166C" w:rsidRPr="000B02B6">
          <w:rPr>
            <w:rFonts w:ascii="Times New Roman" w:hAnsi="Times New Roman" w:cs="Times New Roman"/>
            <w:i/>
          </w:rPr>
          <w:t xml:space="preserve"> </w:t>
        </w:r>
      </w:ins>
      <w:ins w:id="244" w:author="Hoppe " w:date="2014-07-15T16:26:00Z">
        <w:r w:rsidRPr="000B02B6">
          <w:rPr>
            <w:rFonts w:ascii="Times New Roman" w:hAnsi="Times New Roman" w:cs="Times New Roman"/>
            <w:i/>
          </w:rPr>
          <w:t>data link loading.</w:t>
        </w:r>
      </w:ins>
      <w:commentRangeEnd w:id="239"/>
      <w:r w:rsidR="006C6635">
        <w:rPr>
          <w:rStyle w:val="CommentReference"/>
          <w:rFonts w:ascii="Times New Roman" w:hAnsi="Times New Roman"/>
          <w:szCs w:val="20"/>
          <w:lang w:eastAsia="fi-FI"/>
        </w:rPr>
        <w:commentReference w:id="239"/>
      </w:r>
    </w:p>
    <w:p w:rsidR="003F4755" w:rsidRPr="000B02B6" w:rsidRDefault="00B552A9" w:rsidP="00C203AE">
      <w:pPr>
        <w:pStyle w:val="ListParagraph"/>
        <w:numPr>
          <w:ilvl w:val="0"/>
          <w:numId w:val="55"/>
        </w:numPr>
        <w:autoSpaceDE w:val="0"/>
        <w:autoSpaceDN w:val="0"/>
        <w:adjustRightInd w:val="0"/>
        <w:spacing w:before="20" w:after="20"/>
        <w:rPr>
          <w:ins w:id="245" w:author="Hoppe " w:date="2014-07-15T16:26:00Z"/>
          <w:rFonts w:ascii="Times New Roman" w:hAnsi="Times New Roman" w:cs="Times New Roman"/>
          <w:i/>
        </w:rPr>
      </w:pPr>
      <w:ins w:id="246" w:author="Hoppe " w:date="2014-07-15T16:26:00Z">
        <w:r w:rsidRPr="000B02B6">
          <w:rPr>
            <w:rFonts w:ascii="Times New Roman" w:hAnsi="Times New Roman" w:cs="Times New Roman"/>
            <w:i/>
          </w:rPr>
          <w:t>Type 16 /36 messages should not be broadcast for a period of at least ninety seconds</w:t>
        </w:r>
      </w:ins>
      <w:ins w:id="247" w:author="Hoppe " w:date="2014-07-15T16:44:00Z">
        <w:r w:rsidR="007E166C" w:rsidRPr="000B02B6">
          <w:rPr>
            <w:rFonts w:ascii="Times New Roman" w:hAnsi="Times New Roman" w:cs="Times New Roman"/>
            <w:i/>
          </w:rPr>
          <w:t xml:space="preserve"> </w:t>
        </w:r>
      </w:ins>
      <w:ins w:id="248" w:author="Hoppe " w:date="2014-07-15T16:26:00Z">
        <w:r w:rsidRPr="000B02B6">
          <w:rPr>
            <w:rFonts w:ascii="Times New Roman" w:hAnsi="Times New Roman" w:cs="Times New Roman"/>
            <w:i/>
          </w:rPr>
          <w:t>preceding or following a Type 3/32, 5, or 7/35 message and the interval between</w:t>
        </w:r>
      </w:ins>
    </w:p>
    <w:p w:rsidR="003F4755" w:rsidRPr="000B02B6" w:rsidRDefault="00B552A9" w:rsidP="00C203AE">
      <w:pPr>
        <w:pStyle w:val="ListParagraph"/>
        <w:numPr>
          <w:ilvl w:val="0"/>
          <w:numId w:val="55"/>
        </w:numPr>
        <w:autoSpaceDE w:val="0"/>
        <w:autoSpaceDN w:val="0"/>
        <w:adjustRightInd w:val="0"/>
        <w:spacing w:before="20" w:after="20"/>
        <w:rPr>
          <w:ins w:id="249" w:author="Hoppe " w:date="2014-07-15T16:45:00Z"/>
          <w:rFonts w:ascii="Times New Roman" w:hAnsi="Times New Roman" w:cs="Times New Roman"/>
          <w:i/>
        </w:rPr>
      </w:pPr>
      <w:proofErr w:type="gramStart"/>
      <w:ins w:id="250" w:author="Hoppe " w:date="2014-07-15T16:26:00Z">
        <w:r w:rsidRPr="000B02B6">
          <w:rPr>
            <w:rFonts w:ascii="Times New Roman" w:hAnsi="Times New Roman" w:cs="Times New Roman"/>
            <w:i/>
          </w:rPr>
          <w:t>successive</w:t>
        </w:r>
        <w:proofErr w:type="gramEnd"/>
        <w:r w:rsidRPr="000B02B6">
          <w:rPr>
            <w:rFonts w:ascii="Times New Roman" w:hAnsi="Times New Roman" w:cs="Times New Roman"/>
            <w:i/>
          </w:rPr>
          <w:t xml:space="preserve"> Type 16/36 messages should be no less than three minutes.</w:t>
        </w:r>
      </w:ins>
    </w:p>
    <w:p w:rsidR="003F4755" w:rsidRDefault="00B552A9" w:rsidP="00C203AE">
      <w:pPr>
        <w:pStyle w:val="ListParagraph"/>
        <w:numPr>
          <w:ilvl w:val="0"/>
          <w:numId w:val="55"/>
        </w:numPr>
        <w:autoSpaceDE w:val="0"/>
        <w:autoSpaceDN w:val="0"/>
        <w:adjustRightInd w:val="0"/>
        <w:spacing w:before="20" w:after="20"/>
        <w:rPr>
          <w:ins w:id="251" w:author="Engler, Evelin" w:date="2014-07-29T08:10:00Z"/>
          <w:rFonts w:ascii="Times New Roman" w:hAnsi="Times New Roman" w:cs="Times New Roman"/>
          <w:i/>
        </w:rPr>
      </w:pPr>
      <w:commentRangeStart w:id="252"/>
      <w:ins w:id="253" w:author="Hoppe " w:date="2014-07-15T16:26:00Z">
        <w:r w:rsidRPr="000B02B6">
          <w:rPr>
            <w:rFonts w:ascii="Times New Roman" w:hAnsi="Times New Roman" w:cs="Times New Roman"/>
            <w:i/>
          </w:rPr>
          <w:t>Proposed Message Type 27 (DGPS extended radio</w:t>
        </w:r>
      </w:ins>
      <w:ins w:id="254" w:author="Engler, Evelin" w:date="2014-07-29T08:10:00Z">
        <w:r w:rsidR="000B02B6">
          <w:rPr>
            <w:rFonts w:ascii="Times New Roman" w:hAnsi="Times New Roman" w:cs="Times New Roman"/>
            <w:i/>
          </w:rPr>
          <w:t xml:space="preserve"> </w:t>
        </w:r>
      </w:ins>
      <w:ins w:id="255" w:author="Hoppe " w:date="2014-07-15T16:26:00Z">
        <w:r w:rsidRPr="000B02B6">
          <w:rPr>
            <w:rFonts w:ascii="Times New Roman" w:hAnsi="Times New Roman" w:cs="Times New Roman"/>
            <w:i/>
          </w:rPr>
          <w:t>beacon almanac) may be required in the</w:t>
        </w:r>
      </w:ins>
      <w:ins w:id="256" w:author="Hoppe " w:date="2014-07-15T16:45:00Z">
        <w:r w:rsidR="007E166C" w:rsidRPr="000B02B6">
          <w:rPr>
            <w:rFonts w:ascii="Times New Roman" w:hAnsi="Times New Roman" w:cs="Times New Roman"/>
            <w:i/>
          </w:rPr>
          <w:t xml:space="preserve"> </w:t>
        </w:r>
      </w:ins>
      <w:ins w:id="257" w:author="Hoppe " w:date="2014-07-15T16:26:00Z">
        <w:r w:rsidRPr="000B02B6">
          <w:rPr>
            <w:rFonts w:ascii="Times New Roman" w:hAnsi="Times New Roman" w:cs="Times New Roman"/>
            <w:i/>
          </w:rPr>
          <w:t>future to be broadcast in conjunction with Message Type 7 to fulfil IMO [MSC 114 (73)]</w:t>
        </w:r>
      </w:ins>
      <w:ins w:id="258" w:author="Hoppe " w:date="2014-07-15T16:45:00Z">
        <w:r w:rsidR="007E166C" w:rsidRPr="000B02B6">
          <w:rPr>
            <w:rFonts w:ascii="Times New Roman" w:hAnsi="Times New Roman" w:cs="Times New Roman"/>
            <w:i/>
          </w:rPr>
          <w:t xml:space="preserve"> </w:t>
        </w:r>
      </w:ins>
      <w:ins w:id="259" w:author="Hoppe " w:date="2014-07-15T16:26:00Z">
        <w:r w:rsidRPr="000B02B6">
          <w:rPr>
            <w:rFonts w:ascii="Times New Roman" w:hAnsi="Times New Roman" w:cs="Times New Roman"/>
            <w:i/>
          </w:rPr>
          <w:t>automatic radio</w:t>
        </w:r>
      </w:ins>
      <w:ins w:id="260" w:author="Engler, Evelin" w:date="2014-07-29T08:10:00Z">
        <w:r w:rsidR="000B02B6">
          <w:rPr>
            <w:rFonts w:ascii="Times New Roman" w:hAnsi="Times New Roman" w:cs="Times New Roman"/>
            <w:i/>
          </w:rPr>
          <w:t xml:space="preserve"> </w:t>
        </w:r>
      </w:ins>
      <w:ins w:id="261" w:author="Hoppe " w:date="2014-07-15T16:26:00Z">
        <w:r w:rsidRPr="000B02B6">
          <w:rPr>
            <w:rFonts w:ascii="Times New Roman" w:hAnsi="Times New Roman" w:cs="Times New Roman"/>
            <w:i/>
          </w:rPr>
          <w:t>beacon selection mode.</w:t>
        </w:r>
      </w:ins>
      <w:commentRangeEnd w:id="252"/>
      <w:r w:rsidR="006C6635">
        <w:rPr>
          <w:rStyle w:val="CommentReference"/>
          <w:rFonts w:ascii="Times New Roman" w:hAnsi="Times New Roman"/>
          <w:szCs w:val="20"/>
          <w:lang w:eastAsia="fi-FI"/>
        </w:rPr>
        <w:commentReference w:id="252"/>
      </w:r>
    </w:p>
    <w:p w:rsidR="000B02B6" w:rsidRPr="000B02B6" w:rsidRDefault="000B02B6" w:rsidP="000B02B6">
      <w:pPr>
        <w:pStyle w:val="ListParagraph"/>
        <w:autoSpaceDE w:val="0"/>
        <w:autoSpaceDN w:val="0"/>
        <w:adjustRightInd w:val="0"/>
        <w:spacing w:before="20" w:after="20"/>
        <w:ind w:left="360"/>
        <w:rPr>
          <w:ins w:id="262" w:author="Hoppe " w:date="2014-07-15T16:26:00Z"/>
          <w:rFonts w:ascii="Times New Roman" w:hAnsi="Times New Roman" w:cs="Times New Roman"/>
          <w:i/>
        </w:rPr>
      </w:pPr>
    </w:p>
    <w:p w:rsidR="003F4757" w:rsidRPr="003E479B" w:rsidRDefault="003F4757" w:rsidP="00C40A3F">
      <w:pPr>
        <w:pStyle w:val="Heading3"/>
        <w:ind w:hanging="1288"/>
      </w:pPr>
      <w:bookmarkStart w:id="263" w:name="_Toc367895664"/>
      <w:r w:rsidRPr="003E479B">
        <w:t>Performance Aspects</w:t>
      </w:r>
      <w:bookmarkEnd w:id="263"/>
    </w:p>
    <w:p w:rsidR="003F4757" w:rsidRDefault="003F4757" w:rsidP="006761F9">
      <w:pPr>
        <w:jc w:val="both"/>
      </w:pPr>
      <w:r w:rsidRPr="009A55D1">
        <w:rPr>
          <w:lang w:val="en-US"/>
        </w:rPr>
        <w:t xml:space="preserve">Aim of </w:t>
      </w:r>
      <w:r w:rsidR="008414AE">
        <w:rPr>
          <w:lang w:val="en-US"/>
        </w:rPr>
        <w:t>D</w:t>
      </w:r>
      <w:r w:rsidRPr="009A55D1">
        <w:rPr>
          <w:lang w:val="en-US"/>
        </w:rPr>
        <w:t xml:space="preserve">GNSS augmentation services is the improvement of GNSS based position, velocity and time determination </w:t>
      </w:r>
      <w:r>
        <w:rPr>
          <w:lang w:val="en-US"/>
        </w:rPr>
        <w:t>by provision of GNSS correction parameters and GNSS/DGNSS related integrity information. The performance of provided correction and integrity data depends on usable GNSS data basis and applied data processing techniques. Likewise the final settings of assessment and decision thresholds (</w:t>
      </w:r>
      <w:r w:rsidR="007E5472">
        <w:rPr>
          <w:lang w:val="en-US"/>
        </w:rPr>
        <w:t xml:space="preserve">ANNEX </w:t>
      </w:r>
      <w:r w:rsidR="00EF42D3">
        <w:rPr>
          <w:lang w:val="en-US"/>
        </w:rPr>
        <w:t>1</w:t>
      </w:r>
      <w:r>
        <w:rPr>
          <w:lang w:val="en-US"/>
        </w:rPr>
        <w:t xml:space="preserve">) influence the achievable DGNSS service performance. Otherwise differences in the technical design and service </w:t>
      </w:r>
      <w:proofErr w:type="spellStart"/>
      <w:r>
        <w:rPr>
          <w:lang w:val="en-US"/>
        </w:rPr>
        <w:t>reali</w:t>
      </w:r>
      <w:ins w:id="264" w:author="alang" w:date="2014-09-18T08:12:00Z">
        <w:r w:rsidR="00FD4442">
          <w:rPr>
            <w:lang w:val="en-US"/>
          </w:rPr>
          <w:t>s</w:t>
        </w:r>
      </w:ins>
      <w:del w:id="265" w:author="alang" w:date="2014-09-18T08:12:00Z">
        <w:r w:rsidDel="00FD4442">
          <w:rPr>
            <w:lang w:val="en-US"/>
          </w:rPr>
          <w:delText>z</w:delText>
        </w:r>
      </w:del>
      <w:r>
        <w:rPr>
          <w:lang w:val="en-US"/>
        </w:rPr>
        <w:t>ation</w:t>
      </w:r>
      <w:proofErr w:type="spellEnd"/>
      <w:r>
        <w:rPr>
          <w:lang w:val="en-US"/>
        </w:rPr>
        <w:t xml:space="preserve"> contribute to the achievable performance level of GNSS augmentation services. Therefore </w:t>
      </w:r>
      <w:r>
        <w:t xml:space="preserve">service providers </w:t>
      </w:r>
      <w:r w:rsidRPr="008C7E7E">
        <w:t>are encouraged</w:t>
      </w:r>
      <w:r>
        <w:t xml:space="preserve"> to inform users about their specific service implementation and to publish the achieved service performance.</w:t>
      </w:r>
    </w:p>
    <w:p w:rsidR="003F4757" w:rsidRPr="006761F9" w:rsidRDefault="003F4757" w:rsidP="00DA15F5">
      <w:pPr>
        <w:spacing w:before="120"/>
        <w:jc w:val="both"/>
        <w:rPr>
          <w:b/>
          <w:u w:val="single"/>
          <w:lang w:val="en-US"/>
        </w:rPr>
      </w:pPr>
      <w:r w:rsidRPr="006761F9">
        <w:rPr>
          <w:b/>
          <w:u w:val="single"/>
        </w:rPr>
        <w:t>Accuracy Aspects</w:t>
      </w:r>
      <w:r>
        <w:rPr>
          <w:b/>
          <w:u w:val="single"/>
        </w:rPr>
        <w:t>:</w:t>
      </w:r>
    </w:p>
    <w:p w:rsidR="003F4757" w:rsidRDefault="003F4757" w:rsidP="009A55D1">
      <w:pPr>
        <w:jc w:val="both"/>
        <w:rPr>
          <w:lang w:val="en-US"/>
        </w:rPr>
      </w:pPr>
      <w:r>
        <w:rPr>
          <w:lang w:val="en-US"/>
        </w:rPr>
        <w:t>T</w:t>
      </w:r>
      <w:r w:rsidRPr="009A55D1">
        <w:rPr>
          <w:lang w:val="en-US"/>
        </w:rPr>
        <w:t>he accuracy</w:t>
      </w:r>
      <w:r>
        <w:rPr>
          <w:lang w:val="en-US"/>
        </w:rPr>
        <w:t xml:space="preserve"> of service provision depends on a number of factors. Invariant, </w:t>
      </w:r>
      <w:r w:rsidR="00B552A9" w:rsidRPr="000B02B6">
        <w:rPr>
          <w:lang w:val="en-US"/>
        </w:rPr>
        <w:t>installation specific factors</w:t>
      </w:r>
      <w:r>
        <w:rPr>
          <w:lang w:val="en-US"/>
        </w:rPr>
        <w:t xml:space="preserve"> result from architecture design, implemented functions and sensors of established GNSS augmentation service. Such factors cover for example: </w:t>
      </w:r>
    </w:p>
    <w:p w:rsidR="003F4757"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the q</w:t>
      </w:r>
      <w:r w:rsidRPr="00DA15F5">
        <w:rPr>
          <w:rFonts w:ascii="Times New Roman" w:hAnsi="Times New Roman"/>
          <w:sz w:val="20"/>
        </w:rPr>
        <w:t xml:space="preserve">uality of </w:t>
      </w:r>
      <w:r>
        <w:rPr>
          <w:rFonts w:ascii="Times New Roman" w:hAnsi="Times New Roman"/>
          <w:sz w:val="20"/>
        </w:rPr>
        <w:t xml:space="preserve">used </w:t>
      </w:r>
      <w:r w:rsidRPr="00DA15F5">
        <w:rPr>
          <w:rFonts w:ascii="Times New Roman" w:hAnsi="Times New Roman"/>
          <w:sz w:val="20"/>
        </w:rPr>
        <w:t>GNSS sensor</w:t>
      </w:r>
      <w:r>
        <w:rPr>
          <w:rFonts w:ascii="Times New Roman" w:hAnsi="Times New Roman"/>
          <w:sz w:val="20"/>
        </w:rPr>
        <w:t xml:space="preserve">s determining the accuracy and availability of range measurements and navigation data for service provision; </w:t>
      </w:r>
    </w:p>
    <w:p w:rsidR="003F4757"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lastRenderedPageBreak/>
        <w:t xml:space="preserve">the number of  </w:t>
      </w:r>
      <w:del w:id="266" w:author="alang" w:date="2014-09-18T08:12:00Z">
        <w:r w:rsidDel="007D7F23">
          <w:rPr>
            <w:rFonts w:ascii="Times New Roman" w:hAnsi="Times New Roman"/>
            <w:sz w:val="20"/>
          </w:rPr>
          <w:delText xml:space="preserve">used </w:delText>
        </w:r>
      </w:del>
      <w:r>
        <w:rPr>
          <w:rFonts w:ascii="Times New Roman" w:hAnsi="Times New Roman"/>
          <w:sz w:val="20"/>
        </w:rPr>
        <w:t xml:space="preserve">GNSS sensors </w:t>
      </w:r>
      <w:ins w:id="267" w:author="alang" w:date="2014-09-18T08:12:00Z">
        <w:r w:rsidR="007D7F23">
          <w:rPr>
            <w:rFonts w:ascii="Times New Roman" w:hAnsi="Times New Roman"/>
            <w:sz w:val="20"/>
          </w:rPr>
          <w:t xml:space="preserve">used </w:t>
        </w:r>
      </w:ins>
      <w:r>
        <w:rPr>
          <w:rFonts w:ascii="Times New Roman" w:hAnsi="Times New Roman"/>
          <w:sz w:val="20"/>
        </w:rPr>
        <w:t xml:space="preserve">and their spatial arrangement (system architecture for GNSS data acquisition) determining </w:t>
      </w:r>
      <w:r>
        <w:rPr>
          <w:rFonts w:ascii="Times New Roman" w:hAnsi="Times New Roman"/>
          <w:sz w:val="20"/>
          <w:lang w:val="en-US"/>
        </w:rPr>
        <w:t xml:space="preserve">the amount of </w:t>
      </w:r>
      <w:r>
        <w:rPr>
          <w:rFonts w:ascii="Times New Roman" w:hAnsi="Times New Roman"/>
          <w:sz w:val="20"/>
        </w:rPr>
        <w:t>data and included redundancy, which can be exploited for service provision and monitoring;</w:t>
      </w:r>
    </w:p>
    <w:p w:rsidR="00392D86" w:rsidRDefault="004B157A">
      <w:pPr>
        <w:pStyle w:val="ListParagraph"/>
        <w:numPr>
          <w:ilvl w:val="0"/>
          <w:numId w:val="2"/>
        </w:numPr>
        <w:spacing w:beforeLines="60" w:before="144" w:afterLines="60" w:after="144"/>
        <w:ind w:left="284" w:hanging="284"/>
        <w:jc w:val="both"/>
        <w:rPr>
          <w:rFonts w:ascii="Times New Roman" w:hAnsi="Times New Roman"/>
          <w:sz w:val="20"/>
        </w:rPr>
      </w:pPr>
      <w:r w:rsidRPr="008414AE">
        <w:rPr>
          <w:rFonts w:ascii="Times New Roman" w:hAnsi="Times New Roman"/>
          <w:sz w:val="20"/>
        </w:rPr>
        <w:t xml:space="preserve">the </w:t>
      </w:r>
      <w:r w:rsidR="0027315A" w:rsidRPr="0027315A">
        <w:rPr>
          <w:rFonts w:ascii="Times New Roman" w:hAnsi="Times New Roman"/>
          <w:sz w:val="20"/>
        </w:rPr>
        <w:t xml:space="preserve">geographical </w:t>
      </w:r>
      <w:r w:rsidRPr="008414AE">
        <w:rPr>
          <w:rFonts w:ascii="Times New Roman" w:hAnsi="Times New Roman"/>
          <w:sz w:val="20"/>
        </w:rPr>
        <w:t>latitude</w:t>
      </w:r>
      <w:r w:rsidR="003F4757">
        <w:rPr>
          <w:rFonts w:ascii="Times New Roman" w:hAnsi="Times New Roman"/>
          <w:sz w:val="20"/>
        </w:rPr>
        <w:t xml:space="preserve"> of measuring points determining number and geometry of GNSS satellites in view; </w:t>
      </w:r>
    </w:p>
    <w:p w:rsidR="00EF42D3" w:rsidRDefault="003F4757" w:rsidP="00C203AE">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the accuracy of antenna phase centres determined by initial measurement (e.g. 3D accuracy should be better than </w:t>
      </w:r>
      <w:r w:rsidR="00B552A9" w:rsidRPr="000B02B6">
        <w:rPr>
          <w:rFonts w:ascii="Times New Roman" w:hAnsi="Times New Roman"/>
          <w:sz w:val="20"/>
        </w:rPr>
        <w:t>5</w:t>
      </w:r>
      <w:r>
        <w:rPr>
          <w:rFonts w:ascii="Times New Roman" w:hAnsi="Times New Roman"/>
          <w:sz w:val="20"/>
        </w:rPr>
        <w:t xml:space="preserve"> centimetre);</w:t>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r w:rsidRPr="00EB3E05">
        <w:rPr>
          <w:rFonts w:ascii="Times New Roman" w:hAnsi="Times New Roman"/>
          <w:sz w:val="20"/>
        </w:rPr>
        <w:t xml:space="preserve">the chosen location of GNSS sensors (antennas) in relation to environmental conditions (shadowing, multipath) and occurrence of radio interferences; </w:t>
      </w:r>
      <w:r>
        <w:rPr>
          <w:rFonts w:ascii="Times New Roman" w:hAnsi="Times New Roman"/>
          <w:sz w:val="20"/>
        </w:rPr>
        <w:t>and</w:t>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proofErr w:type="gramStart"/>
      <w:r>
        <w:rPr>
          <w:rFonts w:ascii="Times New Roman" w:hAnsi="Times New Roman"/>
          <w:sz w:val="20"/>
        </w:rPr>
        <w:t>the</w:t>
      </w:r>
      <w:proofErr w:type="gramEnd"/>
      <w:r>
        <w:rPr>
          <w:rFonts w:ascii="Times New Roman" w:hAnsi="Times New Roman"/>
          <w:sz w:val="20"/>
        </w:rPr>
        <w:t xml:space="preserve"> applied measures and methods to indicate and reduce propagation effects and system failures (e.g. carrier smoothing techniques, fault detection and exclusion techniques).</w:t>
      </w:r>
    </w:p>
    <w:p w:rsidR="00EF42D3" w:rsidRDefault="003F4757">
      <w:pPr>
        <w:spacing w:beforeLines="60" w:before="144" w:afterLines="60" w:after="144"/>
        <w:jc w:val="both"/>
        <w:rPr>
          <w:rFonts w:cs="Calibri"/>
          <w:szCs w:val="22"/>
          <w:lang w:eastAsia="en-GB"/>
        </w:rPr>
      </w:pPr>
      <w:r>
        <w:rPr>
          <w:rFonts w:cs="Calibri"/>
          <w:szCs w:val="22"/>
          <w:lang w:eastAsia="en-GB"/>
        </w:rPr>
        <w:t>Variant factors come from the system in use taking into account the current occurrence of signal disturbances, increased latencies, malfunction or failures within GNSS and DGNSS components. A decreased number of measurements or a reduced quality of derived distances can result in</w:t>
      </w:r>
      <w:del w:id="268" w:author="alang" w:date="2014-09-18T08:18:00Z">
        <w:r w:rsidDel="00E36560">
          <w:rPr>
            <w:rFonts w:cs="Calibri"/>
            <w:szCs w:val="22"/>
            <w:lang w:eastAsia="en-GB"/>
          </w:rPr>
          <w:delText>to</w:delText>
        </w:r>
      </w:del>
      <w:r>
        <w:rPr>
          <w:rFonts w:cs="Calibri"/>
          <w:szCs w:val="22"/>
          <w:lang w:eastAsia="en-GB"/>
        </w:rPr>
        <w:t xml:space="preserve"> temporary downgrading or loss of service provision. Increased latencies can result into the provision of GNSS corrections with higher age. Then </w:t>
      </w:r>
      <w:del w:id="269" w:author="alang" w:date="2014-09-18T08:18:00Z">
        <w:r w:rsidDel="00E36560">
          <w:rPr>
            <w:rFonts w:cs="Calibri"/>
            <w:szCs w:val="22"/>
            <w:lang w:eastAsia="en-GB"/>
          </w:rPr>
          <w:delText xml:space="preserve">the </w:delText>
        </w:r>
      </w:del>
      <w:r>
        <w:rPr>
          <w:rFonts w:cs="Calibri"/>
          <w:szCs w:val="22"/>
          <w:lang w:eastAsia="en-GB"/>
        </w:rPr>
        <w:t>temporal decorrelation results in</w:t>
      </w:r>
      <w:del w:id="270" w:author="alang" w:date="2014-09-18T08:19:00Z">
        <w:r w:rsidDel="00E36560">
          <w:rPr>
            <w:rFonts w:cs="Calibri"/>
            <w:szCs w:val="22"/>
            <w:lang w:eastAsia="en-GB"/>
          </w:rPr>
          <w:delText>to</w:delText>
        </w:r>
      </w:del>
      <w:r>
        <w:rPr>
          <w:rFonts w:cs="Calibri"/>
          <w:szCs w:val="22"/>
          <w:lang w:eastAsia="en-GB"/>
        </w:rPr>
        <w:t xml:space="preserve"> an increase of residual errors in the corrected distance measurements. </w:t>
      </w:r>
    </w:p>
    <w:p w:rsidR="00EF42D3" w:rsidRDefault="0027315A">
      <w:pPr>
        <w:spacing w:beforeLines="60" w:before="144" w:afterLines="60" w:after="144"/>
        <w:jc w:val="both"/>
        <w:rPr>
          <w:rFonts w:cs="Calibri"/>
          <w:szCs w:val="22"/>
          <w:lang w:eastAsia="en-GB"/>
        </w:rPr>
      </w:pPr>
      <w:r w:rsidRPr="0027315A">
        <w:rPr>
          <w:rFonts w:cs="Calibri"/>
          <w:szCs w:val="22"/>
          <w:lang w:eastAsia="en-GB"/>
        </w:rPr>
        <w:t xml:space="preserve">A suitable accuracy indicator of DGNSS service usability is the proof, that within a 50 m circumscribed circle of the reference station the horizontal position error is &lt;0.5m (95%), if DGNSS corrections are applied on independent GNSS measurements. </w:t>
      </w:r>
    </w:p>
    <w:p w:rsidR="00EF42D3" w:rsidRDefault="003F4757" w:rsidP="00C203AE">
      <w:pPr>
        <w:spacing w:beforeLines="60" w:before="144" w:afterLines="60" w:after="144"/>
        <w:jc w:val="both"/>
      </w:pPr>
      <w:r w:rsidRPr="00EF0482">
        <w:t xml:space="preserve">Service providers are </w:t>
      </w:r>
      <w:r>
        <w:t xml:space="preserve">requested </w:t>
      </w:r>
      <w:r w:rsidRPr="00EF0482">
        <w:t xml:space="preserve">to publish the </w:t>
      </w:r>
      <w:r>
        <w:t xml:space="preserve">level of accuracy. Furthermore service providers are encouraged to </w:t>
      </w:r>
      <w:del w:id="271" w:author="alang" w:date="2014-09-18T08:20:00Z">
        <w:r w:rsidDel="00E36560">
          <w:delText>proof</w:delText>
        </w:r>
      </w:del>
      <w:ins w:id="272" w:author="alang" w:date="2014-09-18T08:20:00Z">
        <w:r w:rsidR="00E36560">
          <w:t>monitor</w:t>
        </w:r>
      </w:ins>
      <w:r>
        <w:t xml:space="preserve"> the achieved accuracy in the service area by service monitors or routine</w:t>
      </w:r>
      <w:del w:id="273" w:author="alang" w:date="2014-09-18T08:20:00Z">
        <w:r w:rsidDel="00E36560">
          <w:delText>ly</w:delText>
        </w:r>
      </w:del>
      <w:r>
        <w:t xml:space="preserve"> service evaluation. Furthermore the service provider should ensure that service generation and provision is realised in a common reference datum. The user should be informed about the </w:t>
      </w:r>
      <w:del w:id="274" w:author="alang" w:date="2014-09-18T08:20:00Z">
        <w:r w:rsidDel="00E36560">
          <w:delText xml:space="preserve">used </w:delText>
        </w:r>
      </w:del>
      <w:r>
        <w:t>reference datum</w:t>
      </w:r>
      <w:ins w:id="275" w:author="alang" w:date="2014-09-18T08:20:00Z">
        <w:r w:rsidR="00E36560" w:rsidRPr="00E36560">
          <w:t xml:space="preserve"> </w:t>
        </w:r>
        <w:r w:rsidR="00E36560">
          <w:t>used</w:t>
        </w:r>
      </w:ins>
      <w:r>
        <w:t xml:space="preserve">, to </w:t>
      </w:r>
      <w:del w:id="276" w:author="alang" w:date="2014-09-18T08:20:00Z">
        <w:r w:rsidDel="00E36560">
          <w:delText xml:space="preserve">induce </w:delText>
        </w:r>
      </w:del>
      <w:ins w:id="277" w:author="alang" w:date="2014-09-18T08:20:00Z">
        <w:r w:rsidR="00E36560">
          <w:t xml:space="preserve">allow them to transform the </w:t>
        </w:r>
      </w:ins>
      <w:r>
        <w:t>datum</w:t>
      </w:r>
      <w:ins w:id="278" w:author="alang" w:date="2014-09-18T08:21:00Z">
        <w:r w:rsidR="00E36560">
          <w:t xml:space="preserve"> if necessary.</w:t>
        </w:r>
      </w:ins>
      <w:del w:id="279" w:author="alang" w:date="2014-09-18T08:21:00Z">
        <w:r w:rsidDel="00E36560">
          <w:delText>’s transformation by users, if necessary.</w:delText>
        </w:r>
      </w:del>
      <w:r>
        <w:t xml:space="preserve"> </w:t>
      </w:r>
    </w:p>
    <w:p w:rsidR="00EF42D3" w:rsidRDefault="003F4757" w:rsidP="000B02B6">
      <w:pPr>
        <w:spacing w:beforeLines="60" w:before="144" w:afterLines="60" w:after="144"/>
        <w:jc w:val="both"/>
      </w:pPr>
      <w:r>
        <w:t xml:space="preserve">GNSS augmentation systems have </w:t>
      </w:r>
      <w:del w:id="280" w:author="alang" w:date="2014-09-18T08:21:00Z">
        <w:r w:rsidDel="00E36560">
          <w:delText xml:space="preserve">only </w:delText>
        </w:r>
      </w:del>
      <w:r>
        <w:t xml:space="preserve">the ability to estimate the current accuracy in the service area based on position accuracies determined at selected points (monitors). If the monitor is nearby the reference station, the estimated accuracy neglects the spatial decorrelation of several error sources and offers accuracies in the sub-meter level. </w:t>
      </w:r>
      <w:commentRangeStart w:id="281"/>
      <w:r>
        <w:t>Investigations</w:t>
      </w:r>
      <w:commentRangeEnd w:id="281"/>
      <w:r w:rsidR="00E36560">
        <w:rPr>
          <w:rStyle w:val="CommentReference"/>
        </w:rPr>
        <w:commentReference w:id="281"/>
      </w:r>
      <w:r w:rsidRPr="00EB3E05">
        <w:rPr>
          <w:rStyle w:val="FootnoteReference"/>
          <w:vertAlign w:val="superscript"/>
        </w:rPr>
        <w:footnoteReference w:id="2"/>
      </w:r>
      <w:r>
        <w:t xml:space="preserve"> </w:t>
      </w:r>
      <w:r w:rsidR="00C930D0">
        <w:t xml:space="preserve">in Portugal </w:t>
      </w:r>
      <w:del w:id="282" w:author="alang" w:date="2014-09-18T08:23:00Z">
        <w:r w:rsidDel="00C37334">
          <w:delText xml:space="preserve">with GPS </w:delText>
        </w:r>
      </w:del>
      <w:r>
        <w:t>ha</w:t>
      </w:r>
      <w:ins w:id="283" w:author="alang" w:date="2014-09-18T08:23:00Z">
        <w:r w:rsidR="00C37334">
          <w:t>ve</w:t>
        </w:r>
      </w:ins>
      <w:del w:id="284" w:author="alang" w:date="2014-09-18T08:23:00Z">
        <w:r w:rsidDel="00C37334">
          <w:delText>s</w:delText>
        </w:r>
      </w:del>
      <w:r>
        <w:t xml:space="preserve"> shown, that the DGPS position error coming from spatial error decorrelation </w:t>
      </w:r>
      <w:r w:rsidR="00C930D0">
        <w:t xml:space="preserve">could </w:t>
      </w:r>
      <w:r>
        <w:t>be modelled by</w:t>
      </w:r>
    </w:p>
    <w:p w:rsidR="00EF42D3" w:rsidRDefault="003F4757">
      <w:pPr>
        <w:spacing w:beforeLines="60" w:before="144" w:afterLines="60" w:after="144"/>
        <w:jc w:val="both"/>
        <w:rPr>
          <w:lang w:val="en-US"/>
        </w:rPr>
      </w:pPr>
      <w:r>
        <w:tab/>
        <w:t>95% DGPS error [m] = 0</w:t>
      </w:r>
      <w:proofErr w:type="gramStart"/>
      <w:r>
        <w:t>,41</w:t>
      </w:r>
      <w:proofErr w:type="gramEnd"/>
      <w:r>
        <w:t xml:space="preserve"> + 0,0038 </w:t>
      </w:r>
      <w:r w:rsidRPr="00EB3E05">
        <w:rPr>
          <w:vertAlign w:val="superscript"/>
        </w:rPr>
        <w:t>.</w:t>
      </w:r>
      <w:r>
        <w:rPr>
          <w:vertAlign w:val="superscript"/>
        </w:rPr>
        <w:t xml:space="preserve"> </w:t>
      </w:r>
      <w:proofErr w:type="gramStart"/>
      <w:r w:rsidRPr="00DE04B4">
        <w:rPr>
          <w:lang w:val="en-US"/>
        </w:rPr>
        <w:t>S[</w:t>
      </w:r>
      <w:proofErr w:type="gramEnd"/>
      <w:r w:rsidR="00C930D0">
        <w:rPr>
          <w:lang w:val="en-US"/>
        </w:rPr>
        <w:t>NM</w:t>
      </w:r>
      <w:r w:rsidRPr="00DE04B4">
        <w:rPr>
          <w:lang w:val="en-US"/>
        </w:rPr>
        <w:t>],</w:t>
      </w:r>
    </w:p>
    <w:p w:rsidR="00EF42D3" w:rsidRDefault="003F4757">
      <w:pPr>
        <w:spacing w:beforeLines="60" w:before="144" w:afterLines="60" w:after="144"/>
        <w:jc w:val="both"/>
        <w:rPr>
          <w:lang w:val="en-US"/>
        </w:rPr>
      </w:pPr>
      <w:proofErr w:type="gramStart"/>
      <w:r w:rsidRPr="00EB3E05">
        <w:rPr>
          <w:lang w:val="en-US"/>
        </w:rPr>
        <w:t>whereby</w:t>
      </w:r>
      <w:proofErr w:type="gramEnd"/>
      <w:r w:rsidRPr="00EB3E05">
        <w:rPr>
          <w:lang w:val="en-US"/>
        </w:rPr>
        <w:t xml:space="preserve"> S is</w:t>
      </w:r>
      <w:r>
        <w:rPr>
          <w:lang w:val="en-US"/>
        </w:rPr>
        <w:t xml:space="preserve"> </w:t>
      </w:r>
      <w:r w:rsidRPr="00EB3E05">
        <w:rPr>
          <w:lang w:val="en-US"/>
        </w:rPr>
        <w:t>the distance between reference station and user given in nautical miles.</w:t>
      </w:r>
      <w:r w:rsidR="00C930D0">
        <w:rPr>
          <w:lang w:val="en-US"/>
        </w:rPr>
        <w:t xml:space="preserve"> It should be noted that such </w:t>
      </w:r>
      <w:r w:rsidR="00E37648">
        <w:rPr>
          <w:lang w:val="en-US"/>
        </w:rPr>
        <w:t xml:space="preserve">estimations </w:t>
      </w:r>
      <w:r w:rsidR="00C930D0">
        <w:rPr>
          <w:lang w:val="en-US"/>
        </w:rPr>
        <w:t>depends</w:t>
      </w:r>
      <w:r w:rsidR="00E37648">
        <w:rPr>
          <w:lang w:val="en-US"/>
        </w:rPr>
        <w:t xml:space="preserve"> on the geographical region and the quality of the user receiver</w:t>
      </w:r>
      <w:r>
        <w:rPr>
          <w:lang w:val="en-US"/>
        </w:rPr>
        <w:t xml:space="preserve"> At present various opportunities exist, which could be used to reduce the influence of spatial error decorrelation. If several integrity monitors are located at service boundaries, the opportunity exists, to achieve a user position related refinement of correction terms e.g. by interpolation. Otherwise, with a network of reference station the correction data can be determined for a virtual reference station, which will be placed in the vicinity of a single user. </w:t>
      </w:r>
    </w:p>
    <w:p w:rsidR="00EF42D3" w:rsidRDefault="003F4757">
      <w:pPr>
        <w:spacing w:beforeLines="60" w:before="144" w:afterLines="60" w:after="144"/>
        <w:jc w:val="both"/>
        <w:rPr>
          <w:lang w:val="en-US"/>
        </w:rPr>
      </w:pPr>
      <w:commentRangeStart w:id="285"/>
      <w:r>
        <w:rPr>
          <w:lang w:val="en-US"/>
        </w:rPr>
        <w:t>Considering the current maritime DGNSS implementations, a user should expect that the real achievable position accuracy differs from the position accuracy estimated by the service provider. Main causes for this are local signal disturbances (multipath, interferences) besides spatial decorrelation effects and quality of used receivers.</w:t>
      </w:r>
      <w:commentRangeEnd w:id="285"/>
      <w:r w:rsidR="00C37334">
        <w:rPr>
          <w:rStyle w:val="CommentReference"/>
        </w:rPr>
        <w:commentReference w:id="285"/>
      </w:r>
    </w:p>
    <w:p w:rsidR="003F4757" w:rsidRDefault="003F4757" w:rsidP="00895574">
      <w:pPr>
        <w:spacing w:before="120"/>
        <w:rPr>
          <w:ins w:id="286" w:author="Engler, Evelin" w:date="2014-07-29T09:40:00Z"/>
          <w:b/>
          <w:u w:val="single"/>
        </w:rPr>
      </w:pPr>
      <w:bookmarkStart w:id="287" w:name="OLE_LINK1"/>
      <w:bookmarkStart w:id="288" w:name="OLE_LINK2"/>
      <w:r>
        <w:rPr>
          <w:b/>
          <w:u w:val="single"/>
        </w:rPr>
        <w:t>Integrity</w:t>
      </w:r>
      <w:r w:rsidRPr="00895574">
        <w:rPr>
          <w:b/>
          <w:u w:val="single"/>
        </w:rPr>
        <w:t xml:space="preserve"> Aspects</w:t>
      </w:r>
      <w:r>
        <w:rPr>
          <w:b/>
          <w:u w:val="single"/>
        </w:rPr>
        <w:t>:</w:t>
      </w:r>
    </w:p>
    <w:p w:rsidR="00E25CA2" w:rsidRDefault="0069199B" w:rsidP="0069199B">
      <w:pPr>
        <w:spacing w:beforeLines="60" w:before="144" w:afterLines="60" w:after="144"/>
        <w:jc w:val="both"/>
        <w:rPr>
          <w:ins w:id="289" w:author="Engler, Evelin" w:date="2014-07-29T13:16:00Z"/>
          <w:lang w:val="en-US"/>
        </w:rPr>
      </w:pPr>
      <w:ins w:id="290" w:author="Engler, Evelin" w:date="2014-07-29T09:41:00Z">
        <w:r w:rsidRPr="0069199B">
          <w:rPr>
            <w:lang w:val="en-US"/>
          </w:rPr>
          <w:t xml:space="preserve">Integrity monitoring </w:t>
        </w:r>
        <w:r>
          <w:rPr>
            <w:lang w:val="en-US"/>
          </w:rPr>
          <w:t>within the GNSS Augme</w:t>
        </w:r>
      </w:ins>
      <w:ins w:id="291" w:author="Engler, Evelin" w:date="2014-07-29T09:42:00Z">
        <w:r>
          <w:rPr>
            <w:lang w:val="en-US"/>
          </w:rPr>
          <w:t>nta</w:t>
        </w:r>
      </w:ins>
      <w:ins w:id="292" w:author="Engler, Evelin" w:date="2014-07-29T09:41:00Z">
        <w:r>
          <w:rPr>
            <w:lang w:val="en-US"/>
          </w:rPr>
          <w:t xml:space="preserve">tion Service </w:t>
        </w:r>
      </w:ins>
      <w:ins w:id="293" w:author="Engler, Evelin" w:date="2014-07-29T09:42:00Z">
        <w:r>
          <w:rPr>
            <w:lang w:val="en-US"/>
          </w:rPr>
          <w:t xml:space="preserve">serves the quality control of </w:t>
        </w:r>
      </w:ins>
      <w:ins w:id="294" w:author="Engler, Evelin" w:date="2014-07-29T13:13:00Z">
        <w:r w:rsidR="00E25CA2">
          <w:rPr>
            <w:lang w:val="en-US"/>
          </w:rPr>
          <w:t xml:space="preserve">used </w:t>
        </w:r>
      </w:ins>
      <w:ins w:id="295" w:author="Engler, Evelin" w:date="2014-07-29T09:42:00Z">
        <w:r>
          <w:rPr>
            <w:lang w:val="en-US"/>
          </w:rPr>
          <w:t xml:space="preserve">GNSS </w:t>
        </w:r>
      </w:ins>
      <w:ins w:id="296" w:author="Engler, Evelin" w:date="2014-07-29T13:13:00Z">
        <w:r w:rsidR="00E25CA2">
          <w:rPr>
            <w:lang w:val="en-US"/>
          </w:rPr>
          <w:t>and provided DGNSS data</w:t>
        </w:r>
      </w:ins>
      <w:ins w:id="297" w:author="Engler, Evelin" w:date="2014-07-29T09:45:00Z">
        <w:r>
          <w:rPr>
            <w:lang w:val="en-US"/>
          </w:rPr>
          <w:t>.</w:t>
        </w:r>
      </w:ins>
      <w:ins w:id="298" w:author="Engler, Evelin" w:date="2014-07-29T13:16:00Z">
        <w:r w:rsidR="00E25CA2">
          <w:rPr>
            <w:lang w:val="en-US"/>
          </w:rPr>
          <w:t xml:space="preserve"> Tests performed in the GNSS signal domain and GNSS positions domain clarifies the current usability of GNSS for PVT determination as well as DGNSS service provision. </w:t>
        </w:r>
      </w:ins>
      <w:ins w:id="299" w:author="Engler, Evelin" w:date="2014-07-29T13:19:00Z">
        <w:r w:rsidR="00BD7B0A">
          <w:rPr>
            <w:lang w:val="en-US"/>
          </w:rPr>
          <w:t xml:space="preserve">The results of assessment can induce alarms indicating </w:t>
        </w:r>
      </w:ins>
      <w:ins w:id="300" w:author="Engler, Evelin" w:date="2014-07-29T13:20:00Z">
        <w:r w:rsidR="00BD7B0A">
          <w:rPr>
            <w:lang w:val="en-US"/>
          </w:rPr>
          <w:t>single</w:t>
        </w:r>
      </w:ins>
      <w:ins w:id="301" w:author="Engler, Evelin" w:date="2014-07-29T13:19:00Z">
        <w:r w:rsidR="00BD7B0A">
          <w:rPr>
            <w:lang w:val="en-US"/>
          </w:rPr>
          <w:t xml:space="preserve"> </w:t>
        </w:r>
      </w:ins>
      <w:ins w:id="302" w:author="Engler, Evelin" w:date="2014-07-29T13:20:00Z">
        <w:r w:rsidR="00BD7B0A">
          <w:rPr>
            <w:lang w:val="en-US"/>
          </w:rPr>
          <w:t xml:space="preserve">satellite signals as “do not use” or complete DGNSS stations as “unhealthy”. </w:t>
        </w:r>
      </w:ins>
      <w:ins w:id="303" w:author="Engler, Evelin" w:date="2014-07-29T13:21:00Z">
        <w:r w:rsidR="00BD7B0A">
          <w:rPr>
            <w:lang w:val="en-US"/>
          </w:rPr>
          <w:t xml:space="preserve"> </w:t>
        </w:r>
      </w:ins>
      <w:commentRangeStart w:id="304"/>
      <w:ins w:id="305" w:author="Engler, Evelin" w:date="2014-07-29T13:22:00Z">
        <w:r w:rsidR="00BD7B0A">
          <w:rPr>
            <w:lang w:val="en-US"/>
          </w:rPr>
          <w:t xml:space="preserve">Additional tests </w:t>
        </w:r>
      </w:ins>
      <w:ins w:id="306" w:author="Engler, Evelin" w:date="2014-07-29T13:23:00Z">
        <w:r w:rsidR="00BD7B0A">
          <w:rPr>
            <w:lang w:val="en-US"/>
          </w:rPr>
          <w:t xml:space="preserve">in the DGNSS signal domain and DGNSS position domain can only be performed </w:t>
        </w:r>
      </w:ins>
      <w:ins w:id="307" w:author="Engler, Evelin" w:date="2014-07-29T14:05:00Z">
        <w:r w:rsidR="00734C65">
          <w:rPr>
            <w:lang w:val="en-US"/>
          </w:rPr>
          <w:t>by one or more</w:t>
        </w:r>
      </w:ins>
      <w:ins w:id="308" w:author="Engler, Evelin" w:date="2014-07-29T13:22:00Z">
        <w:r w:rsidR="00BD7B0A">
          <w:rPr>
            <w:lang w:val="en-US"/>
          </w:rPr>
          <w:t xml:space="preserve"> </w:t>
        </w:r>
      </w:ins>
      <w:ins w:id="309" w:author="Engler, Evelin" w:date="2014-07-29T13:23:00Z">
        <w:r w:rsidR="00BD7B0A">
          <w:rPr>
            <w:lang w:val="en-US"/>
          </w:rPr>
          <w:t>integrity</w:t>
        </w:r>
      </w:ins>
      <w:ins w:id="310" w:author="Engler, Evelin" w:date="2014-07-29T13:22:00Z">
        <w:r w:rsidR="00BD7B0A">
          <w:rPr>
            <w:lang w:val="en-US"/>
          </w:rPr>
          <w:t xml:space="preserve"> monitoring stations</w:t>
        </w:r>
      </w:ins>
      <w:commentRangeEnd w:id="304"/>
      <w:r w:rsidR="00DF5C49">
        <w:rPr>
          <w:rStyle w:val="CommentReference"/>
        </w:rPr>
        <w:commentReference w:id="304"/>
      </w:r>
      <w:ins w:id="311" w:author="Engler, Evelin" w:date="2014-07-29T13:28:00Z">
        <w:r w:rsidR="00AA7C65">
          <w:rPr>
            <w:lang w:val="en-US"/>
          </w:rPr>
          <w:t xml:space="preserve">. </w:t>
        </w:r>
      </w:ins>
      <w:ins w:id="312" w:author="Engler, Evelin" w:date="2014-07-29T13:29:00Z">
        <w:r w:rsidR="00AA7C65">
          <w:rPr>
            <w:lang w:val="en-US"/>
          </w:rPr>
          <w:t xml:space="preserve">In combination with integrity checks of the MF </w:t>
        </w:r>
      </w:ins>
      <w:ins w:id="313" w:author="Engler, Evelin" w:date="2014-07-29T13:30:00Z">
        <w:r w:rsidR="00AA7C65">
          <w:rPr>
            <w:lang w:val="en-US"/>
          </w:rPr>
          <w:t>T</w:t>
        </w:r>
      </w:ins>
      <w:ins w:id="314" w:author="Engler, Evelin" w:date="2014-07-29T13:29:00Z">
        <w:r w:rsidR="00AA7C65">
          <w:rPr>
            <w:lang w:val="en-US"/>
          </w:rPr>
          <w:t>ransmiss</w:t>
        </w:r>
      </w:ins>
      <w:ins w:id="315" w:author="Engler, Evelin" w:date="2014-07-29T13:30:00Z">
        <w:r w:rsidR="00AA7C65">
          <w:rPr>
            <w:lang w:val="en-US"/>
          </w:rPr>
          <w:t>ion Service t</w:t>
        </w:r>
      </w:ins>
      <w:ins w:id="316" w:author="Engler, Evelin" w:date="2014-07-29T13:28:00Z">
        <w:r w:rsidR="00AA7C65">
          <w:rPr>
            <w:lang w:val="en-US"/>
          </w:rPr>
          <w:t xml:space="preserve">hey </w:t>
        </w:r>
      </w:ins>
      <w:ins w:id="317" w:author="Engler, Evelin" w:date="2014-07-29T13:29:00Z">
        <w:r w:rsidR="00AA7C65">
          <w:rPr>
            <w:lang w:val="en-US"/>
          </w:rPr>
          <w:t>evaluate</w:t>
        </w:r>
      </w:ins>
      <w:ins w:id="318" w:author="Engler, Evelin" w:date="2014-07-29T13:28:00Z">
        <w:r w:rsidR="00AA7C65">
          <w:rPr>
            <w:lang w:val="en-US"/>
          </w:rPr>
          <w:t xml:space="preserve"> the fulfillment of requirements on DGNSS service provision</w:t>
        </w:r>
      </w:ins>
      <w:ins w:id="319" w:author="Engler, Evelin" w:date="2014-07-29T13:30:00Z">
        <w:r w:rsidR="00AA7C65">
          <w:rPr>
            <w:lang w:val="en-US"/>
          </w:rPr>
          <w:t>.</w:t>
        </w:r>
      </w:ins>
      <w:ins w:id="320" w:author="Engler, Evelin" w:date="2014-07-29T13:29:00Z">
        <w:r w:rsidR="00AA7C65">
          <w:rPr>
            <w:lang w:val="en-US"/>
          </w:rPr>
          <w:t xml:space="preserve"> </w:t>
        </w:r>
      </w:ins>
      <w:ins w:id="321" w:author="Engler, Evelin" w:date="2014-07-29T13:24:00Z">
        <w:r w:rsidR="00BD7B0A">
          <w:rPr>
            <w:lang w:val="en-US"/>
          </w:rPr>
          <w:t xml:space="preserve"> </w:t>
        </w:r>
      </w:ins>
      <w:ins w:id="322" w:author="Engler, Evelin" w:date="2014-07-29T13:50:00Z">
        <w:r w:rsidR="00A01283">
          <w:rPr>
            <w:lang w:val="en-US"/>
          </w:rPr>
          <w:t>In dependence on intra-</w:t>
        </w:r>
        <w:r w:rsidR="00A01283">
          <w:rPr>
            <w:lang w:val="en-US"/>
          </w:rPr>
          <w:lastRenderedPageBreak/>
          <w:t xml:space="preserve">system situations </w:t>
        </w:r>
      </w:ins>
      <w:ins w:id="323" w:author="Engler, Evelin" w:date="2014-07-29T14:06:00Z">
        <w:r w:rsidR="00734C65">
          <w:rPr>
            <w:lang w:val="en-US"/>
          </w:rPr>
          <w:t>single GNSS/DGNSS sign</w:t>
        </w:r>
      </w:ins>
      <w:ins w:id="324" w:author="Engler, Evelin" w:date="2014-07-29T14:07:00Z">
        <w:r w:rsidR="00734C65">
          <w:rPr>
            <w:lang w:val="en-US"/>
          </w:rPr>
          <w:t xml:space="preserve">als or the complete service can be signed as </w:t>
        </w:r>
      </w:ins>
      <w:ins w:id="325" w:author="Engler, Evelin" w:date="2014-07-29T14:06:00Z">
        <w:r w:rsidR="00734C65">
          <w:rPr>
            <w:lang w:val="en-US"/>
          </w:rPr>
          <w:t>“unusable” or “unmonitored”</w:t>
        </w:r>
      </w:ins>
      <w:ins w:id="326" w:author="Engler, Evelin" w:date="2014-07-29T14:08:00Z">
        <w:r w:rsidR="00734C65">
          <w:rPr>
            <w:lang w:val="en-US"/>
          </w:rPr>
          <w:t>.</w:t>
        </w:r>
      </w:ins>
      <w:ins w:id="327" w:author="Engler, Evelin" w:date="2014-07-29T13:50:00Z">
        <w:r w:rsidR="00A01283">
          <w:rPr>
            <w:lang w:val="en-US"/>
          </w:rPr>
          <w:t xml:space="preserve"> </w:t>
        </w:r>
      </w:ins>
    </w:p>
    <w:bookmarkEnd w:id="287"/>
    <w:bookmarkEnd w:id="288"/>
    <w:p w:rsidR="00392D86" w:rsidRPr="000B02B6" w:rsidRDefault="003F4757" w:rsidP="000B02B6">
      <w:pPr>
        <w:pStyle w:val="ListParagraph"/>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signal domain (GNSS SD)</w:t>
      </w:r>
    </w:p>
    <w:p w:rsidR="00392D86" w:rsidRDefault="003F4757" w:rsidP="000B02B6">
      <w:pPr>
        <w:tabs>
          <w:tab w:val="left" w:pos="1843"/>
        </w:tabs>
        <w:spacing w:beforeLines="60" w:before="144" w:afterLines="60" w:after="144"/>
        <w:ind w:left="284"/>
        <w:jc w:val="both"/>
        <w:rPr>
          <w:lang w:val="en-US"/>
        </w:rPr>
      </w:pPr>
      <w:r>
        <w:rPr>
          <w:lang w:val="en-US"/>
        </w:rPr>
        <w:t>Integrity monitoring in the GNSS signal domain checks the availability and quality of GNSS data regarding their usability for DGNSS service provision as well as monitoring. The usability of single GNSS satellites and its signals for service provision can be assessed e.g. based on:</w:t>
      </w:r>
    </w:p>
    <w:p w:rsidR="003F4755" w:rsidRDefault="003F4757" w:rsidP="000B02B6">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completeness of GNSS range, phase, and navigation data</w:t>
      </w:r>
      <w:r>
        <w:rPr>
          <w:rFonts w:ascii="Times New Roman" w:hAnsi="Times New Roman" w:cs="Times New Roman"/>
          <w:sz w:val="20"/>
          <w:szCs w:val="20"/>
          <w:lang w:val="en-US"/>
        </w:rPr>
        <w:t xml:space="preserve"> per GNSS satellite in view;</w:t>
      </w:r>
    </w:p>
    <w:p w:rsidR="003F4755" w:rsidRDefault="00392D86" w:rsidP="000B02B6">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i</w:t>
      </w:r>
      <w:r w:rsidR="003F4757" w:rsidRPr="00DE04B4">
        <w:rPr>
          <w:rFonts w:ascii="Times New Roman" w:hAnsi="Times New Roman" w:cs="Times New Roman"/>
          <w:sz w:val="20"/>
          <w:szCs w:val="20"/>
          <w:lang w:val="en-US"/>
        </w:rPr>
        <w:t xml:space="preserve">ntegrity data </w:t>
      </w:r>
      <w:r w:rsidR="003F4757">
        <w:rPr>
          <w:rFonts w:ascii="Times New Roman" w:hAnsi="Times New Roman" w:cs="Times New Roman"/>
          <w:sz w:val="20"/>
          <w:szCs w:val="20"/>
          <w:lang w:val="en-US"/>
        </w:rPr>
        <w:t xml:space="preserve">or health status </w:t>
      </w:r>
      <w:r w:rsidR="003F4757" w:rsidRPr="00DE04B4">
        <w:rPr>
          <w:rFonts w:ascii="Times New Roman" w:hAnsi="Times New Roman" w:cs="Times New Roman"/>
          <w:sz w:val="20"/>
          <w:szCs w:val="20"/>
          <w:lang w:val="en-US"/>
        </w:rPr>
        <w:t>provided by GNSS itself</w:t>
      </w:r>
      <w:r w:rsidR="003F4757">
        <w:rPr>
          <w:rFonts w:ascii="Times New Roman" w:hAnsi="Times New Roman" w:cs="Times New Roman"/>
          <w:sz w:val="20"/>
          <w:szCs w:val="20"/>
          <w:lang w:val="en-US"/>
        </w:rPr>
        <w:t>;</w:t>
      </w:r>
    </w:p>
    <w:p w:rsidR="003F4755" w:rsidRDefault="003F4757" w:rsidP="000B02B6">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validity of navigation data; </w:t>
      </w:r>
    </w:p>
    <w:p w:rsidR="003F4755" w:rsidRDefault="003F4757" w:rsidP="000B02B6">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plausibility</w:t>
      </w:r>
      <w:r w:rsidR="00392D86">
        <w:rPr>
          <w:rFonts w:ascii="Times New Roman" w:hAnsi="Times New Roman" w:cs="Times New Roman"/>
          <w:sz w:val="20"/>
          <w:szCs w:val="20"/>
          <w:lang w:val="en-US"/>
        </w:rPr>
        <w:t xml:space="preserve">, </w:t>
      </w:r>
      <w:r w:rsidR="00B552A9" w:rsidRPr="000B02B6">
        <w:rPr>
          <w:rFonts w:ascii="Times New Roman" w:hAnsi="Times New Roman" w:cs="Times New Roman"/>
          <w:sz w:val="20"/>
          <w:szCs w:val="20"/>
          <w:lang w:val="en-US"/>
        </w:rPr>
        <w:t>consistency</w:t>
      </w:r>
      <w:r w:rsidR="00392D86">
        <w:rPr>
          <w:rFonts w:ascii="Times New Roman" w:hAnsi="Times New Roman" w:cs="Times New Roman"/>
          <w:sz w:val="20"/>
          <w:szCs w:val="20"/>
          <w:lang w:val="en-US"/>
        </w:rPr>
        <w:t xml:space="preserve"> and accuracy</w:t>
      </w:r>
      <w:r w:rsidR="00EF42D3">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of distance measurements</w:t>
      </w:r>
      <w:r>
        <w:rPr>
          <w:rFonts w:ascii="Times New Roman" w:hAnsi="Times New Roman" w:cs="Times New Roman"/>
          <w:sz w:val="20"/>
          <w:szCs w:val="20"/>
          <w:lang w:val="en-US"/>
        </w:rPr>
        <w:t>;</w:t>
      </w:r>
    </w:p>
    <w:p w:rsidR="00EF42D3" w:rsidRPr="00EF42D3" w:rsidRDefault="0027315A" w:rsidP="000B02B6">
      <w:pPr>
        <w:pStyle w:val="ListParagraph"/>
        <w:tabs>
          <w:tab w:val="left" w:pos="1985"/>
        </w:tabs>
        <w:spacing w:beforeLines="60" w:before="144" w:afterLines="60" w:after="144"/>
        <w:ind w:left="284"/>
        <w:jc w:val="both"/>
        <w:rPr>
          <w:rFonts w:ascii="Times New Roman" w:hAnsi="Times New Roman" w:cs="Times New Roman"/>
          <w:sz w:val="20"/>
          <w:szCs w:val="20"/>
          <w:lang w:val="en-US" w:eastAsia="fi-FI"/>
        </w:rPr>
      </w:pPr>
      <w:r w:rsidRPr="00EF42D3">
        <w:rPr>
          <w:rFonts w:ascii="Times New Roman" w:hAnsi="Times New Roman" w:cs="Times New Roman"/>
          <w:sz w:val="20"/>
          <w:szCs w:val="20"/>
          <w:lang w:val="en-US" w:eastAsia="fi-FI"/>
        </w:rPr>
        <w:t>Incompleteness or insufficient quality of GNSS range and phase measurements as well as GNSS navigation data can result in</w:t>
      </w:r>
      <w:del w:id="328" w:author="alang" w:date="2014-09-22T10:29:00Z">
        <w:r w:rsidRPr="00EF42D3" w:rsidDel="005835D4">
          <w:rPr>
            <w:rFonts w:ascii="Times New Roman" w:hAnsi="Times New Roman" w:cs="Times New Roman"/>
            <w:sz w:val="20"/>
            <w:szCs w:val="20"/>
            <w:lang w:val="en-US" w:eastAsia="fi-FI"/>
          </w:rPr>
          <w:delText>to</w:delText>
        </w:r>
      </w:del>
      <w:r w:rsidRPr="00EF42D3">
        <w:rPr>
          <w:rFonts w:ascii="Times New Roman" w:hAnsi="Times New Roman" w:cs="Times New Roman"/>
          <w:sz w:val="20"/>
          <w:szCs w:val="20"/>
          <w:lang w:val="en-US" w:eastAsia="fi-FI"/>
        </w:rPr>
        <w:t xml:space="preserve"> the decision that specific GNSS satellite signals shall not be used for DGNSS service provision. </w:t>
      </w:r>
    </w:p>
    <w:p w:rsidR="00392D86" w:rsidRDefault="003F4757" w:rsidP="000B02B6">
      <w:pPr>
        <w:pStyle w:val="ListParagraph"/>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position domain (GNSS PD)</w:t>
      </w:r>
    </w:p>
    <w:p w:rsidR="00392D86" w:rsidRDefault="003F4757" w:rsidP="000B02B6">
      <w:pPr>
        <w:tabs>
          <w:tab w:val="left" w:pos="1843"/>
        </w:tabs>
        <w:spacing w:beforeLines="60" w:before="144" w:afterLines="60" w:after="144"/>
        <w:ind w:left="284"/>
        <w:jc w:val="both"/>
        <w:rPr>
          <w:lang w:val="en-US"/>
        </w:rPr>
      </w:pPr>
      <w:r>
        <w:rPr>
          <w:lang w:val="en-US"/>
        </w:rPr>
        <w:t>Integrity monitoring in the GNSS position domain checks</w:t>
      </w:r>
      <w:ins w:id="329" w:author="alang" w:date="2014-09-22T10:29:00Z">
        <w:r w:rsidR="005835D4">
          <w:rPr>
            <w:lang w:val="en-US"/>
          </w:rPr>
          <w:t xml:space="preserve"> to see</w:t>
        </w:r>
      </w:ins>
      <w:del w:id="330" w:author="alang" w:date="2014-09-22T10:29:00Z">
        <w:r w:rsidDel="005835D4">
          <w:rPr>
            <w:lang w:val="en-US"/>
          </w:rPr>
          <w:delText>,</w:delText>
        </w:r>
      </w:del>
      <w:r>
        <w:rPr>
          <w:lang w:val="en-US"/>
        </w:rPr>
        <w:t xml:space="preserve"> if the current availability of usable GNSS signals is sufficient for GNSS as well as DGNSS based positioning. </w:t>
      </w:r>
      <w:commentRangeStart w:id="331"/>
      <w:r>
        <w:rPr>
          <w:lang w:val="en-US"/>
        </w:rPr>
        <w:t xml:space="preserve">In addition to RSIM standard the opportunity is seen to use the current achieved GNSS position accuracy as an additional quality indicator for DGNSS service provision. </w:t>
      </w:r>
      <w:commentRangeEnd w:id="331"/>
      <w:r w:rsidR="005835D4">
        <w:rPr>
          <w:rStyle w:val="CommentReference"/>
        </w:rPr>
        <w:commentReference w:id="331"/>
      </w:r>
      <w:r>
        <w:rPr>
          <w:lang w:val="en-US"/>
        </w:rPr>
        <w:t xml:space="preserve">Integrity monitoring in the GNSS position domain shall be realized for each measuring points used for service provision and can cover e.g.:  </w:t>
      </w:r>
    </w:p>
    <w:p w:rsidR="003F4755" w:rsidRDefault="003F4757" w:rsidP="000B02B6">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number of usable GNSS satellites for positioning</w:t>
      </w:r>
      <w:r w:rsidRPr="00CC115D">
        <w:rPr>
          <w:rFonts w:ascii="Times New Roman" w:hAnsi="Times New Roman" w:cs="Times New Roman"/>
          <w:sz w:val="20"/>
          <w:szCs w:val="20"/>
          <w:lang w:val="en-US"/>
        </w:rPr>
        <w:t>;</w:t>
      </w:r>
    </w:p>
    <w:p w:rsidR="003F4755" w:rsidRDefault="003F4757" w:rsidP="000B02B6">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spatial arrangement of usable GNSS satellites given by</w:t>
      </w:r>
      <w:r w:rsidRPr="00DE04B4">
        <w:rPr>
          <w:rFonts w:ascii="Times New Roman" w:hAnsi="Times New Roman" w:cs="Times New Roman"/>
          <w:sz w:val="20"/>
          <w:szCs w:val="20"/>
          <w:lang w:val="en-US"/>
        </w:rPr>
        <w:t xml:space="preserve"> Dilution of Precision</w:t>
      </w:r>
      <w:r>
        <w:rPr>
          <w:rFonts w:ascii="Times New Roman" w:hAnsi="Times New Roman" w:cs="Times New Roman"/>
          <w:sz w:val="20"/>
          <w:szCs w:val="20"/>
          <w:lang w:val="en-US"/>
        </w:rPr>
        <w:t xml:space="preserve"> (DOP);</w:t>
      </w:r>
    </w:p>
    <w:p w:rsidR="003F4755" w:rsidRDefault="003F4757" w:rsidP="000B02B6">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accuracy of GNSS positioning</w:t>
      </w:r>
      <w:r w:rsidRPr="007E5044">
        <w:rPr>
          <w:rFonts w:ascii="Times New Roman" w:hAnsi="Times New Roman" w:cs="Times New Roman"/>
          <w:sz w:val="20"/>
          <w:szCs w:val="20"/>
          <w:lang w:val="en-US"/>
        </w:rPr>
        <w:t xml:space="preserve">; </w:t>
      </w:r>
      <w:r w:rsidRPr="00856BB9">
        <w:rPr>
          <w:rFonts w:ascii="Times New Roman" w:hAnsi="Times New Roman" w:cs="Times New Roman"/>
          <w:sz w:val="20"/>
          <w:szCs w:val="20"/>
          <w:lang w:val="en-US"/>
        </w:rPr>
        <w:t xml:space="preserve"> </w:t>
      </w:r>
    </w:p>
    <w:p w:rsidR="00392D86" w:rsidRDefault="003F4757" w:rsidP="000B02B6">
      <w:pPr>
        <w:tabs>
          <w:tab w:val="left" w:pos="1843"/>
        </w:tabs>
        <w:spacing w:beforeLines="60" w:before="144" w:afterLines="60" w:after="144"/>
        <w:ind w:left="284"/>
        <w:jc w:val="both"/>
        <w:rPr>
          <w:lang w:val="en-US"/>
        </w:rPr>
      </w:pPr>
      <w:r>
        <w:rPr>
          <w:lang w:val="en-US"/>
        </w:rPr>
        <w:t>Therefore a</w:t>
      </w:r>
      <w:r w:rsidRPr="00705EA3">
        <w:rPr>
          <w:lang w:val="en-US"/>
        </w:rPr>
        <w:t xml:space="preserve"> poor data </w:t>
      </w:r>
      <w:r w:rsidR="005E7392">
        <w:rPr>
          <w:lang w:val="en-US"/>
        </w:rPr>
        <w:t>set</w:t>
      </w:r>
      <w:r w:rsidR="005E7392" w:rsidRPr="00705EA3">
        <w:rPr>
          <w:lang w:val="en-US"/>
        </w:rPr>
        <w:t xml:space="preserve"> </w:t>
      </w:r>
      <w:r w:rsidRPr="00705EA3">
        <w:rPr>
          <w:lang w:val="en-US"/>
        </w:rPr>
        <w:t xml:space="preserve">or insufficient quality of GNSS data </w:t>
      </w:r>
      <w:r>
        <w:rPr>
          <w:lang w:val="en-US"/>
        </w:rPr>
        <w:t xml:space="preserve">as well as worse GNSS position performance </w:t>
      </w:r>
      <w:r w:rsidRPr="00705EA3">
        <w:rPr>
          <w:lang w:val="en-US"/>
        </w:rPr>
        <w:t>can result in</w:t>
      </w:r>
      <w:del w:id="332" w:author="alang" w:date="2014-09-22T10:33:00Z">
        <w:r w:rsidRPr="00705EA3" w:rsidDel="005835D4">
          <w:rPr>
            <w:lang w:val="en-US"/>
          </w:rPr>
          <w:delText>to</w:delText>
        </w:r>
      </w:del>
      <w:r w:rsidRPr="00705EA3">
        <w:rPr>
          <w:lang w:val="en-US"/>
        </w:rPr>
        <w:t xml:space="preserve"> the </w:t>
      </w:r>
      <w:r>
        <w:rPr>
          <w:lang w:val="en-US"/>
        </w:rPr>
        <w:t>decision to exclude single stations from service provision</w:t>
      </w:r>
      <w:del w:id="333" w:author="alang" w:date="2014-09-22T10:34:00Z">
        <w:r w:rsidDel="005835D4">
          <w:rPr>
            <w:lang w:val="en-US"/>
          </w:rPr>
          <w:delText xml:space="preserve"> and assessment</w:delText>
        </w:r>
      </w:del>
      <w:r>
        <w:rPr>
          <w:lang w:val="en-US"/>
        </w:rPr>
        <w:t>. In extreme cases</w:t>
      </w:r>
      <w:ins w:id="334" w:author="alang" w:date="2014-09-22T10:34:00Z">
        <w:r w:rsidR="005835D4">
          <w:rPr>
            <w:lang w:val="en-US"/>
          </w:rPr>
          <w:t>, where a multiple satellites are affected,</w:t>
        </w:r>
      </w:ins>
      <w:r>
        <w:rPr>
          <w:lang w:val="en-US"/>
        </w:rPr>
        <w:t xml:space="preserve"> a </w:t>
      </w:r>
      <w:r w:rsidRPr="00705EA3">
        <w:rPr>
          <w:lang w:val="en-US"/>
        </w:rPr>
        <w:t xml:space="preserve">DGNSS service provision </w:t>
      </w:r>
      <w:r>
        <w:rPr>
          <w:lang w:val="en-US"/>
        </w:rPr>
        <w:t xml:space="preserve">can be </w:t>
      </w:r>
      <w:r w:rsidRPr="00705EA3">
        <w:rPr>
          <w:lang w:val="en-US"/>
        </w:rPr>
        <w:t>impossible</w:t>
      </w:r>
      <w:r>
        <w:rPr>
          <w:lang w:val="en-US"/>
        </w:rPr>
        <w:t>.</w:t>
      </w:r>
    </w:p>
    <w:p w:rsidR="00392D86" w:rsidRDefault="003F4757" w:rsidP="000B02B6">
      <w:pPr>
        <w:pStyle w:val="ListParagraph"/>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signal domain (DGNSS SD)</w:t>
      </w:r>
    </w:p>
    <w:p w:rsidR="00392D86" w:rsidRDefault="003F4757" w:rsidP="000B02B6">
      <w:pPr>
        <w:tabs>
          <w:tab w:val="left" w:pos="1843"/>
        </w:tabs>
        <w:spacing w:beforeLines="60" w:before="144" w:afterLines="60" w:after="144"/>
        <w:ind w:left="284"/>
        <w:jc w:val="both"/>
        <w:rPr>
          <w:lang w:val="en-US"/>
        </w:rPr>
      </w:pPr>
      <w:r>
        <w:rPr>
          <w:lang w:val="en-US"/>
        </w:rPr>
        <w:t xml:space="preserve">Integrity monitoring in the DGNSS signal domain can be realized at </w:t>
      </w:r>
      <w:ins w:id="335" w:author="alang" w:date="2014-09-22T10:34:00Z">
        <w:r w:rsidR="005835D4">
          <w:rPr>
            <w:lang w:val="en-US"/>
          </w:rPr>
          <w:t xml:space="preserve">the </w:t>
        </w:r>
      </w:ins>
      <w:r>
        <w:rPr>
          <w:lang w:val="en-US"/>
        </w:rPr>
        <w:t>reference station and integrity monitoring sites, alternatively or complementary. Checks at reference sites can prove</w:t>
      </w:r>
      <w:del w:id="336" w:author="alang" w:date="2014-09-22T10:34:00Z">
        <w:r w:rsidDel="005835D4">
          <w:rPr>
            <w:lang w:val="en-US"/>
          </w:rPr>
          <w:delText>,</w:delText>
        </w:r>
      </w:del>
      <w:r>
        <w:rPr>
          <w:lang w:val="en-US"/>
        </w:rPr>
        <w:t xml:space="preserve"> if the generation of GNSS correction data is either successful or not. Only at integrity monitoring sites the quality of provided GNSS corrections can be assessed considering residual errors by mixing own GNSS measurements with received correction terms. </w:t>
      </w:r>
    </w:p>
    <w:p w:rsidR="003F4755" w:rsidRDefault="008801AD"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commentRangeStart w:id="337"/>
      <w:r w:rsidRPr="009D2807">
        <w:rPr>
          <w:rFonts w:ascii="Times New Roman" w:hAnsi="Times New Roman" w:cs="Times New Roman"/>
          <w:sz w:val="20"/>
          <w:szCs w:val="20"/>
          <w:lang w:val="en-US"/>
        </w:rPr>
        <w:t>accessibility</w:t>
      </w:r>
      <w:r w:rsidR="00B552A9">
        <w:rPr>
          <w:rFonts w:ascii="Times New Roman" w:hAnsi="Times New Roman" w:cs="Times New Roman"/>
          <w:sz w:val="20"/>
          <w:szCs w:val="20"/>
          <w:lang w:val="en-US"/>
        </w:rPr>
        <w:t xml:space="preserve"> </w:t>
      </w:r>
      <w:commentRangeEnd w:id="337"/>
      <w:r w:rsidR="005835D4">
        <w:rPr>
          <w:rStyle w:val="CommentReference"/>
          <w:rFonts w:ascii="Times New Roman" w:hAnsi="Times New Roman"/>
          <w:szCs w:val="20"/>
          <w:lang w:eastAsia="fi-FI"/>
        </w:rPr>
        <w:commentReference w:id="337"/>
      </w:r>
      <w:r w:rsidR="00B552A9">
        <w:rPr>
          <w:rFonts w:ascii="Times New Roman" w:hAnsi="Times New Roman" w:cs="Times New Roman"/>
          <w:sz w:val="20"/>
          <w:szCs w:val="20"/>
          <w:lang w:val="en-US"/>
        </w:rPr>
        <w:t>of generated correction terms at RS;</w:t>
      </w:r>
    </w:p>
    <w:p w:rsidR="003F4755" w:rsidRDefault="00B552A9"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plausibility of generated correction terms at RS;</w:t>
      </w:r>
    </w:p>
    <w:p w:rsidR="003F4755" w:rsidRDefault="00B552A9"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0B02B6">
        <w:rPr>
          <w:rFonts w:ascii="Times New Roman" w:hAnsi="Times New Roman" w:cs="Times New Roman"/>
          <w:sz w:val="20"/>
          <w:szCs w:val="20"/>
          <w:lang w:val="en-US"/>
        </w:rPr>
        <w:t>consistency of generated correction terms at RS;</w:t>
      </w:r>
    </w:p>
    <w:p w:rsidR="003F4755" w:rsidRDefault="003F4757"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9D2807">
        <w:rPr>
          <w:rFonts w:ascii="Times New Roman" w:hAnsi="Times New Roman" w:cs="Times New Roman"/>
          <w:sz w:val="20"/>
          <w:szCs w:val="20"/>
          <w:lang w:val="en-US"/>
        </w:rPr>
        <w:t xml:space="preserve">indicated validity and integrity of correction terms provided by RS;  </w:t>
      </w:r>
    </w:p>
    <w:p w:rsidR="003F4755" w:rsidRDefault="00B552A9"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accessibility of correction terms at IM;</w:t>
      </w:r>
    </w:p>
    <w:p w:rsidR="003F4755" w:rsidRPr="000B02B6" w:rsidRDefault="00B552A9"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0B02B6">
        <w:rPr>
          <w:rFonts w:ascii="Times New Roman" w:hAnsi="Times New Roman" w:cs="Times New Roman"/>
          <w:sz w:val="20"/>
          <w:szCs w:val="20"/>
          <w:lang w:val="en-US"/>
        </w:rPr>
        <w:t>latency and validity of available correction terms at IM;</w:t>
      </w:r>
    </w:p>
    <w:p w:rsidR="003F4755" w:rsidRDefault="003F4757" w:rsidP="000B02B6">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
      <w:r w:rsidRPr="009D2807">
        <w:rPr>
          <w:rFonts w:ascii="Times New Roman" w:hAnsi="Times New Roman" w:cs="Times New Roman"/>
          <w:sz w:val="20"/>
          <w:szCs w:val="20"/>
          <w:lang w:val="en-US"/>
        </w:rPr>
        <w:t>residual ranging error</w:t>
      </w:r>
      <w:r>
        <w:rPr>
          <w:rFonts w:ascii="Times New Roman" w:hAnsi="Times New Roman" w:cs="Times New Roman"/>
          <w:sz w:val="20"/>
          <w:szCs w:val="20"/>
          <w:lang w:val="en-US"/>
        </w:rPr>
        <w:t xml:space="preserve"> after application of RS corrections at IM;</w:t>
      </w:r>
    </w:p>
    <w:p w:rsidR="00392D86" w:rsidRDefault="003F4757" w:rsidP="00441C31">
      <w:pPr>
        <w:tabs>
          <w:tab w:val="left" w:pos="1843"/>
        </w:tabs>
        <w:spacing w:beforeLines="60" w:before="144" w:afterLines="60" w:after="144"/>
        <w:ind w:left="284"/>
        <w:jc w:val="both"/>
        <w:rPr>
          <w:lang w:val="en-US"/>
        </w:rPr>
      </w:pPr>
      <w:r w:rsidRPr="00656654">
        <w:rPr>
          <w:lang w:val="en-US"/>
        </w:rPr>
        <w:t xml:space="preserve">Incompleteness or insufficient quality of </w:t>
      </w:r>
      <w:r>
        <w:rPr>
          <w:lang w:val="en-US"/>
        </w:rPr>
        <w:t xml:space="preserve">own </w:t>
      </w:r>
      <w:r w:rsidRPr="00656654">
        <w:rPr>
          <w:lang w:val="en-US"/>
        </w:rPr>
        <w:t>GNSS measurements</w:t>
      </w:r>
      <w:r>
        <w:rPr>
          <w:lang w:val="en-US"/>
        </w:rPr>
        <w:t xml:space="preserve"> </w:t>
      </w:r>
      <w:r w:rsidRPr="00656654">
        <w:rPr>
          <w:lang w:val="en-US"/>
        </w:rPr>
        <w:t xml:space="preserve">as well as </w:t>
      </w:r>
      <w:r>
        <w:rPr>
          <w:lang w:val="en-US"/>
        </w:rPr>
        <w:t xml:space="preserve">received GNSS corrections </w:t>
      </w:r>
      <w:r w:rsidRPr="00656654">
        <w:rPr>
          <w:lang w:val="en-US"/>
        </w:rPr>
        <w:t xml:space="preserve">can result </w:t>
      </w:r>
      <w:proofErr w:type="spellStart"/>
      <w:r w:rsidRPr="00656654">
        <w:rPr>
          <w:lang w:val="en-US"/>
        </w:rPr>
        <w:t>int</w:t>
      </w:r>
      <w:proofErr w:type="spellEnd"/>
      <w:del w:id="338" w:author="alang" w:date="2014-09-22T10:36:00Z">
        <w:r w:rsidRPr="00656654" w:rsidDel="005835D4">
          <w:rPr>
            <w:lang w:val="en-US"/>
          </w:rPr>
          <w:delText>o</w:delText>
        </w:r>
      </w:del>
      <w:r w:rsidRPr="00656654">
        <w:rPr>
          <w:lang w:val="en-US"/>
        </w:rPr>
        <w:t xml:space="preserve"> the decision</w:t>
      </w:r>
      <w:r>
        <w:rPr>
          <w:lang w:val="en-US"/>
        </w:rPr>
        <w:t xml:space="preserve"> at the IM</w:t>
      </w:r>
      <w:r w:rsidRPr="00656654">
        <w:rPr>
          <w:lang w:val="en-US"/>
        </w:rPr>
        <w:t xml:space="preserve"> that </w:t>
      </w:r>
      <w:r>
        <w:rPr>
          <w:lang w:val="en-US"/>
        </w:rPr>
        <w:t xml:space="preserve">data assigned to </w:t>
      </w:r>
      <w:r w:rsidRPr="00656654">
        <w:rPr>
          <w:lang w:val="en-US"/>
        </w:rPr>
        <w:t xml:space="preserve">specific GNSS satellite signals shall not be used for DGNSS </w:t>
      </w:r>
      <w:r>
        <w:rPr>
          <w:lang w:val="en-US"/>
        </w:rPr>
        <w:t>based positioning.</w:t>
      </w:r>
      <w:r w:rsidRPr="00656654">
        <w:rPr>
          <w:lang w:val="en-US"/>
        </w:rPr>
        <w:t xml:space="preserve"> </w:t>
      </w:r>
    </w:p>
    <w:p w:rsidR="00392D86" w:rsidRDefault="003F4757" w:rsidP="000B02B6">
      <w:pPr>
        <w:pStyle w:val="ListParagraph"/>
        <w:numPr>
          <w:ilvl w:val="0"/>
          <w:numId w:val="2"/>
        </w:numPr>
        <w:spacing w:beforeLines="60" w:before="144" w:afterLines="60" w:after="144"/>
        <w:ind w:left="284" w:hanging="28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position domain (DGNSS PD)</w:t>
      </w:r>
    </w:p>
    <w:p w:rsidR="00EF42D3" w:rsidRDefault="003F4757">
      <w:pPr>
        <w:tabs>
          <w:tab w:val="left" w:pos="1843"/>
        </w:tabs>
        <w:spacing w:beforeLines="60" w:before="144" w:afterLines="60" w:after="144"/>
        <w:ind w:left="284"/>
        <w:jc w:val="both"/>
        <w:rPr>
          <w:lang w:val="en-US"/>
        </w:rPr>
      </w:pPr>
      <w:r>
        <w:rPr>
          <w:lang w:val="en-US"/>
        </w:rPr>
        <w:lastRenderedPageBreak/>
        <w:t>Integrity monitoring in the DGNSS position domain checks</w:t>
      </w:r>
      <w:ins w:id="339" w:author="alang" w:date="2014-09-22T10:36:00Z">
        <w:r w:rsidR="005835D4">
          <w:rPr>
            <w:lang w:val="en-US"/>
          </w:rPr>
          <w:t xml:space="preserve"> to see</w:t>
        </w:r>
      </w:ins>
      <w:del w:id="340" w:author="alang" w:date="2014-09-22T10:36:00Z">
        <w:r w:rsidDel="005835D4">
          <w:rPr>
            <w:lang w:val="en-US"/>
          </w:rPr>
          <w:delText>,</w:delText>
        </w:r>
      </w:del>
      <w:r>
        <w:rPr>
          <w:lang w:val="en-US"/>
        </w:rPr>
        <w:t xml:space="preserve"> if the current availability and quality of corrected GNSS signals is sufficient for DGNSS based positioning at integrity monitoring sites. In this case the IM is considered as an artificial user of the GNSS augmentation system. The evaluation can base e.g. on:</w:t>
      </w:r>
    </w:p>
    <w:p w:rsidR="003F4755" w:rsidRDefault="003F4757" w:rsidP="000B02B6">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
      <w:r w:rsidRPr="00DE04B4">
        <w:rPr>
          <w:rFonts w:ascii="Times New Roman" w:hAnsi="Times New Roman" w:cs="Times New Roman"/>
          <w:sz w:val="20"/>
          <w:szCs w:val="20"/>
          <w:lang w:val="en-US"/>
        </w:rPr>
        <w:t xml:space="preserve">number of GNSS satellites links, for which at </w:t>
      </w:r>
      <w:r w:rsidR="00252AC6" w:rsidRPr="00DE04B4">
        <w:rPr>
          <w:rFonts w:ascii="Times New Roman" w:hAnsi="Times New Roman" w:cs="Times New Roman"/>
          <w:sz w:val="20"/>
          <w:szCs w:val="20"/>
          <w:lang w:val="en-US"/>
        </w:rPr>
        <w:t>I</w:t>
      </w:r>
      <w:r w:rsidR="00252AC6">
        <w:rPr>
          <w:rFonts w:ascii="Times New Roman" w:hAnsi="Times New Roman" w:cs="Times New Roman"/>
          <w:sz w:val="20"/>
          <w:szCs w:val="20"/>
          <w:lang w:val="en-US"/>
        </w:rPr>
        <w:t>M</w:t>
      </w:r>
      <w:r w:rsidR="00252AC6" w:rsidRPr="00DE04B4">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 xml:space="preserve">own measurements and correction </w:t>
      </w:r>
      <w:r>
        <w:rPr>
          <w:rFonts w:ascii="Times New Roman" w:hAnsi="Times New Roman" w:cs="Times New Roman"/>
          <w:sz w:val="20"/>
          <w:szCs w:val="20"/>
          <w:lang w:val="en-US"/>
        </w:rPr>
        <w:tab/>
      </w:r>
      <w:r>
        <w:rPr>
          <w:rFonts w:ascii="Times New Roman" w:hAnsi="Times New Roman" w:cs="Times New Roman"/>
          <w:sz w:val="20"/>
          <w:szCs w:val="20"/>
          <w:lang w:val="en-US"/>
        </w:rPr>
        <w:tab/>
      </w:r>
      <w:r w:rsidRPr="00DE04B4">
        <w:rPr>
          <w:rFonts w:ascii="Times New Roman" w:hAnsi="Times New Roman" w:cs="Times New Roman"/>
          <w:sz w:val="20"/>
          <w:szCs w:val="20"/>
          <w:lang w:val="en-US"/>
        </w:rPr>
        <w:t>data are available – both classified as usable for positioning;</w:t>
      </w:r>
    </w:p>
    <w:p w:rsidR="003F4755" w:rsidRDefault="003F4757" w:rsidP="000B02B6">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spatial arrangement of usable GNSS satellites at IM given by</w:t>
      </w:r>
      <w:r w:rsidRPr="007E5044">
        <w:rPr>
          <w:rFonts w:ascii="Times New Roman" w:hAnsi="Times New Roman" w:cs="Times New Roman"/>
          <w:sz w:val="20"/>
          <w:szCs w:val="20"/>
          <w:lang w:val="en-US"/>
        </w:rPr>
        <w:t xml:space="preserve"> </w:t>
      </w:r>
      <w:r>
        <w:rPr>
          <w:rFonts w:ascii="Times New Roman" w:hAnsi="Times New Roman" w:cs="Times New Roman"/>
          <w:sz w:val="20"/>
          <w:szCs w:val="20"/>
          <w:lang w:val="en-US"/>
        </w:rPr>
        <w:t>DOP’s</w:t>
      </w:r>
      <w:r w:rsidRPr="007E5044">
        <w:rPr>
          <w:rFonts w:ascii="Times New Roman" w:hAnsi="Times New Roman" w:cs="Times New Roman"/>
          <w:sz w:val="20"/>
          <w:szCs w:val="20"/>
          <w:lang w:val="en-US"/>
        </w:rPr>
        <w:t>;</w:t>
      </w:r>
    </w:p>
    <w:p w:rsidR="003F4755" w:rsidRDefault="003F4757" w:rsidP="000B02B6">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accuracy of DGNSS positioning at </w:t>
      </w:r>
      <w:r w:rsidR="00252AC6">
        <w:rPr>
          <w:rFonts w:ascii="Times New Roman" w:hAnsi="Times New Roman" w:cs="Times New Roman"/>
          <w:sz w:val="20"/>
          <w:szCs w:val="20"/>
          <w:lang w:val="en-US"/>
        </w:rPr>
        <w:t>IM</w:t>
      </w:r>
      <w:r w:rsidRPr="007E5044">
        <w:rPr>
          <w:rFonts w:ascii="Times New Roman" w:hAnsi="Times New Roman" w:cs="Times New Roman"/>
          <w:sz w:val="20"/>
          <w:szCs w:val="20"/>
          <w:lang w:val="en-US"/>
        </w:rPr>
        <w:t xml:space="preserve">; </w:t>
      </w:r>
    </w:p>
    <w:p w:rsidR="00392D86" w:rsidRDefault="003F4757" w:rsidP="00441C31">
      <w:pPr>
        <w:tabs>
          <w:tab w:val="left" w:pos="1843"/>
        </w:tabs>
        <w:spacing w:beforeLines="60" w:before="144" w:afterLines="60" w:after="144"/>
        <w:ind w:left="360"/>
        <w:jc w:val="both"/>
        <w:rPr>
          <w:lang w:val="en-US"/>
        </w:rPr>
      </w:pPr>
      <w:r>
        <w:rPr>
          <w:lang w:val="en-US"/>
        </w:rPr>
        <w:t>Therefore a</w:t>
      </w:r>
      <w:r w:rsidRPr="00705EA3">
        <w:rPr>
          <w:lang w:val="en-US"/>
        </w:rPr>
        <w:t xml:space="preserve"> poor data </w:t>
      </w:r>
      <w:r w:rsidR="008801AD">
        <w:rPr>
          <w:lang w:val="en-US"/>
        </w:rPr>
        <w:t>set</w:t>
      </w:r>
      <w:r w:rsidR="008801AD" w:rsidRPr="00705EA3">
        <w:rPr>
          <w:lang w:val="en-US"/>
        </w:rPr>
        <w:t xml:space="preserve"> </w:t>
      </w:r>
      <w:r w:rsidRPr="00705EA3">
        <w:rPr>
          <w:lang w:val="en-US"/>
        </w:rPr>
        <w:t xml:space="preserve">or </w:t>
      </w:r>
      <w:r>
        <w:rPr>
          <w:lang w:val="en-US"/>
        </w:rPr>
        <w:t xml:space="preserve">an </w:t>
      </w:r>
      <w:r w:rsidRPr="00705EA3">
        <w:rPr>
          <w:lang w:val="en-US"/>
        </w:rPr>
        <w:t xml:space="preserve">insufficient quality of </w:t>
      </w:r>
      <w:r>
        <w:rPr>
          <w:lang w:val="en-US"/>
        </w:rPr>
        <w:t xml:space="preserve">corrected </w:t>
      </w:r>
      <w:r w:rsidRPr="00705EA3">
        <w:rPr>
          <w:lang w:val="en-US"/>
        </w:rPr>
        <w:t xml:space="preserve">GNSS measurements </w:t>
      </w:r>
      <w:r>
        <w:rPr>
          <w:lang w:val="en-US"/>
        </w:rPr>
        <w:t xml:space="preserve">at IM as well as unacceptable positioning errors </w:t>
      </w:r>
      <w:r w:rsidRPr="00705EA3">
        <w:rPr>
          <w:lang w:val="en-US"/>
        </w:rPr>
        <w:t>can result in</w:t>
      </w:r>
      <w:del w:id="341" w:author="alang" w:date="2014-09-22T10:36:00Z">
        <w:r w:rsidRPr="00705EA3" w:rsidDel="005835D4">
          <w:rPr>
            <w:lang w:val="en-US"/>
          </w:rPr>
          <w:delText>to</w:delText>
        </w:r>
      </w:del>
      <w:r w:rsidRPr="00705EA3">
        <w:rPr>
          <w:lang w:val="en-US"/>
        </w:rPr>
        <w:t xml:space="preserve"> the </w:t>
      </w:r>
      <w:r>
        <w:rPr>
          <w:lang w:val="en-US"/>
        </w:rPr>
        <w:t xml:space="preserve">recommendation that the provided GNSS augmentation service should not be used for navigation purposes. </w:t>
      </w:r>
    </w:p>
    <w:p w:rsidR="00EF42D3" w:rsidRDefault="003F4757">
      <w:pPr>
        <w:tabs>
          <w:tab w:val="left" w:pos="1843"/>
        </w:tabs>
        <w:spacing w:beforeLines="60" w:before="144" w:afterLines="60" w:after="144"/>
        <w:jc w:val="both"/>
      </w:pPr>
      <w:r>
        <w:rPr>
          <w:lang w:val="en-US"/>
        </w:rPr>
        <w:t>The service provider is encouraged to implement</w:t>
      </w:r>
      <w:ins w:id="342" w:author="alang" w:date="2014-09-22T10:37:00Z">
        <w:r w:rsidR="005835D4">
          <w:rPr>
            <w:lang w:val="en-US"/>
          </w:rPr>
          <w:t xml:space="preserve">, as a </w:t>
        </w:r>
      </w:ins>
      <w:del w:id="343" w:author="alang" w:date="2014-09-22T10:37:00Z">
        <w:r w:rsidDel="005835D4">
          <w:rPr>
            <w:lang w:val="en-US"/>
          </w:rPr>
          <w:delText xml:space="preserve"> in</w:delText>
        </w:r>
      </w:del>
      <w:r>
        <w:rPr>
          <w:lang w:val="en-US"/>
        </w:rPr>
        <w:t xml:space="preserve"> minimum</w:t>
      </w:r>
      <w:ins w:id="344" w:author="alang" w:date="2014-09-22T10:37:00Z">
        <w:r w:rsidR="006C1D9F">
          <w:rPr>
            <w:lang w:val="en-US"/>
          </w:rPr>
          <w:t>,</w:t>
        </w:r>
      </w:ins>
      <w:r>
        <w:rPr>
          <w:lang w:val="en-US"/>
        </w:rPr>
        <w:t xml:space="preserve"> the integrity monitoring functionalities described in </w:t>
      </w:r>
      <w:r>
        <w:t>RTCM 10401.2 (RSIM Standard).</w:t>
      </w:r>
      <w:r w:rsidR="00461AE8">
        <w:t xml:space="preserve"> </w:t>
      </w:r>
      <w:del w:id="345" w:author="alang" w:date="2014-09-22T10:37:00Z">
        <w:r w:rsidDel="006C1D9F">
          <w:delText>Like already</w:delText>
        </w:r>
      </w:del>
      <w:ins w:id="346" w:author="alang" w:date="2014-09-22T10:37:00Z">
        <w:r w:rsidR="006C1D9F">
          <w:t>As</w:t>
        </w:r>
      </w:ins>
      <w:r>
        <w:t xml:space="preserve"> outlined, the data basis usable for </w:t>
      </w:r>
      <w:r w:rsidRPr="00C22928">
        <w:t>DGNSS service provi</w:t>
      </w:r>
      <w:r>
        <w:t xml:space="preserve">sion and monitoring differs in dependence of applied </w:t>
      </w:r>
      <w:r w:rsidRPr="00C22928">
        <w:t>GNSS data acquisition</w:t>
      </w:r>
      <w:r>
        <w:t xml:space="preserve"> (see </w:t>
      </w:r>
      <w:r w:rsidR="00B552A9">
        <w:fldChar w:fldCharType="begin"/>
      </w:r>
      <w:r>
        <w:instrText xml:space="preserve"> REF _Ref359222196 \h </w:instrText>
      </w:r>
      <w:r w:rsidR="00B552A9">
        <w:fldChar w:fldCharType="separate"/>
      </w:r>
      <w:r w:rsidR="00A83950" w:rsidRPr="0042152A">
        <w:rPr>
          <w:b/>
        </w:rPr>
        <w:t xml:space="preserve">Figure </w:t>
      </w:r>
      <w:r w:rsidR="00A83950">
        <w:rPr>
          <w:b/>
          <w:noProof/>
        </w:rPr>
        <w:t>2</w:t>
      </w:r>
      <w:r w:rsidR="00B552A9">
        <w:fldChar w:fldCharType="end"/>
      </w:r>
      <w:r>
        <w:t xml:space="preserve">) and the placement of reference and integrity monitoring stations. </w:t>
      </w:r>
    </w:p>
    <w:p w:rsidR="00EF42D3" w:rsidRDefault="003F4757" w:rsidP="0069199B">
      <w:pPr>
        <w:tabs>
          <w:tab w:val="left" w:pos="1843"/>
        </w:tabs>
        <w:spacing w:beforeLines="60" w:before="144" w:afterLines="60" w:after="144"/>
        <w:jc w:val="both"/>
      </w:pPr>
      <w:r>
        <w:t xml:space="preserve">In the classic approach the </w:t>
      </w:r>
      <w:ins w:id="347" w:author="Engler, Evelin" w:date="2014-07-29T09:39:00Z">
        <w:r w:rsidR="0069199B">
          <w:t xml:space="preserve">on-site </w:t>
        </w:r>
      </w:ins>
      <w:r>
        <w:t xml:space="preserve">integrity monitoring </w:t>
      </w:r>
      <w:ins w:id="348" w:author="Engler, Evelin" w:date="2014-07-29T09:37:00Z">
        <w:r w:rsidR="0069199B">
          <w:t>is performed</w:t>
        </w:r>
      </w:ins>
      <w:ins w:id="349" w:author="alang" w:date="2014-09-22T10:38:00Z">
        <w:r w:rsidR="006C1D9F">
          <w:t xml:space="preserve"> by</w:t>
        </w:r>
      </w:ins>
      <w:ins w:id="350" w:author="Engler, Evelin" w:date="2014-07-29T09:37:00Z">
        <w:r w:rsidR="0069199B">
          <w:t xml:space="preserve"> </w:t>
        </w:r>
      </w:ins>
      <w:del w:id="351" w:author="Engler, Evelin" w:date="2014-07-29T09:40:00Z">
        <w:r w:rsidDel="0069199B">
          <w:delText xml:space="preserve">can be realised </w:delText>
        </w:r>
      </w:del>
      <w:r>
        <w:t xml:space="preserve">applying </w:t>
      </w:r>
      <w:proofErr w:type="gramStart"/>
      <w:r>
        <w:t>either the</w:t>
      </w:r>
      <w:proofErr w:type="gramEnd"/>
      <w:r>
        <w:t xml:space="preserve"> </w:t>
      </w:r>
      <w:r w:rsidRPr="00FA22C0">
        <w:t>Local Integrity Monitoring concept (LIM)</w:t>
      </w:r>
      <w:ins w:id="352" w:author="alang" w:date="2014-09-22T10:39:00Z">
        <w:r w:rsidR="006C1D9F">
          <w:t>,</w:t>
        </w:r>
      </w:ins>
      <w:del w:id="353" w:author="alang" w:date="2014-09-22T10:39:00Z">
        <w:r w:rsidDel="006C1D9F">
          <w:delText xml:space="preserve"> or</w:delText>
        </w:r>
      </w:del>
      <w:r>
        <w:t xml:space="preserve"> t</w:t>
      </w:r>
      <w:r w:rsidRPr="00FA22C0">
        <w:t>he Far Field Integrity Monitoring concept (FFIM)</w:t>
      </w:r>
      <w:ins w:id="354" w:author="alang" w:date="2014-09-22T10:39:00Z">
        <w:r w:rsidR="006C1D9F">
          <w:t>, or a combination both</w:t>
        </w:r>
      </w:ins>
      <w:r>
        <w:t>:</w:t>
      </w:r>
      <w:r>
        <w:tab/>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A Local Integrity Monitoring concept (LIM) </w:t>
      </w:r>
      <w:r>
        <w:rPr>
          <w:rFonts w:ascii="Times New Roman" w:hAnsi="Times New Roman"/>
          <w:sz w:val="20"/>
        </w:rPr>
        <w:t>can be applied</w:t>
      </w:r>
      <w:r w:rsidRPr="00DD70CE">
        <w:rPr>
          <w:rFonts w:ascii="Times New Roman" w:hAnsi="Times New Roman"/>
          <w:sz w:val="20"/>
        </w:rPr>
        <w:t xml:space="preserve">, if the integrity monitoring station is located in the vicinity of the reference station. In such cases it is impossible to estimate the influence of error decorrelation effects on achievable position performance at user site. </w:t>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The Far Field Integrity Monitoring concept (FFIM) </w:t>
      </w:r>
      <w:r>
        <w:rPr>
          <w:rFonts w:ascii="Times New Roman" w:hAnsi="Times New Roman"/>
          <w:sz w:val="20"/>
        </w:rPr>
        <w:t xml:space="preserve">can be </w:t>
      </w:r>
      <w:r w:rsidRPr="00DD70CE">
        <w:rPr>
          <w:rFonts w:ascii="Times New Roman" w:hAnsi="Times New Roman"/>
          <w:sz w:val="20"/>
        </w:rPr>
        <w:t xml:space="preserve">applied, if </w:t>
      </w:r>
      <w:r>
        <w:rPr>
          <w:rFonts w:ascii="Times New Roman" w:hAnsi="Times New Roman"/>
          <w:sz w:val="20"/>
        </w:rPr>
        <w:t xml:space="preserve">one or more </w:t>
      </w:r>
      <w:r w:rsidRPr="00DD70CE">
        <w:rPr>
          <w:rFonts w:ascii="Times New Roman" w:hAnsi="Times New Roman"/>
          <w:sz w:val="20"/>
        </w:rPr>
        <w:t>integrity monitoring station</w:t>
      </w:r>
      <w:r>
        <w:rPr>
          <w:rFonts w:ascii="Times New Roman" w:hAnsi="Times New Roman"/>
          <w:sz w:val="20"/>
        </w:rPr>
        <w:t>s</w:t>
      </w:r>
      <w:r w:rsidRPr="00DD70CE">
        <w:rPr>
          <w:rFonts w:ascii="Times New Roman" w:hAnsi="Times New Roman"/>
          <w:sz w:val="20"/>
        </w:rPr>
        <w:t xml:space="preserve"> operate at the boundary of the service area</w:t>
      </w:r>
      <w:ins w:id="355" w:author="alang" w:date="2014-09-22T10:38:00Z">
        <w:r w:rsidR="006C1D9F">
          <w:rPr>
            <w:rFonts w:ascii="Times New Roman" w:hAnsi="Times New Roman"/>
            <w:sz w:val="20"/>
          </w:rPr>
          <w:t xml:space="preserve">, where </w:t>
        </w:r>
      </w:ins>
      <w:del w:id="356" w:author="alang" w:date="2014-09-22T10:38:00Z">
        <w:r w:rsidRPr="00DD70CE" w:rsidDel="006C1D9F">
          <w:rPr>
            <w:rFonts w:ascii="Times New Roman" w:hAnsi="Times New Roman"/>
            <w:sz w:val="20"/>
          </w:rPr>
          <w:delText>. Than</w:delText>
        </w:r>
      </w:del>
      <w:r w:rsidRPr="00DD70CE">
        <w:rPr>
          <w:rFonts w:ascii="Times New Roman" w:hAnsi="Times New Roman"/>
          <w:sz w:val="20"/>
        </w:rPr>
        <w:t xml:space="preserve"> </w:t>
      </w:r>
      <w:del w:id="357" w:author="alang" w:date="2014-09-22T10:38:00Z">
        <w:r w:rsidRPr="00DD70CE" w:rsidDel="006C1D9F">
          <w:rPr>
            <w:rFonts w:ascii="Times New Roman" w:hAnsi="Times New Roman"/>
            <w:sz w:val="20"/>
          </w:rPr>
          <w:delText xml:space="preserve">the range of </w:delText>
        </w:r>
      </w:del>
      <w:r w:rsidRPr="00DD70CE">
        <w:rPr>
          <w:rFonts w:ascii="Times New Roman" w:hAnsi="Times New Roman"/>
          <w:sz w:val="20"/>
        </w:rPr>
        <w:t xml:space="preserve">error decorrelation effects can be estimated. When the user operates in the vicinity of the </w:t>
      </w:r>
      <w:del w:id="358" w:author="alang" w:date="2014-09-22T10:39:00Z">
        <w:r w:rsidRPr="00DD70CE" w:rsidDel="006C1D9F">
          <w:rPr>
            <w:rFonts w:ascii="Times New Roman" w:hAnsi="Times New Roman"/>
            <w:sz w:val="20"/>
          </w:rPr>
          <w:delText xml:space="preserve">integrator </w:delText>
        </w:r>
      </w:del>
      <w:ins w:id="359" w:author="alang" w:date="2014-09-22T10:39:00Z">
        <w:r w:rsidR="006C1D9F">
          <w:rPr>
            <w:rFonts w:ascii="Times New Roman" w:hAnsi="Times New Roman"/>
            <w:sz w:val="20"/>
          </w:rPr>
          <w:t>integrity</w:t>
        </w:r>
        <w:r w:rsidR="006C1D9F" w:rsidRPr="00DD70CE">
          <w:rPr>
            <w:rFonts w:ascii="Times New Roman" w:hAnsi="Times New Roman"/>
            <w:sz w:val="20"/>
          </w:rPr>
          <w:t xml:space="preserve"> </w:t>
        </w:r>
      </w:ins>
      <w:r w:rsidRPr="00DD70CE">
        <w:rPr>
          <w:rFonts w:ascii="Times New Roman" w:hAnsi="Times New Roman"/>
          <w:sz w:val="20"/>
        </w:rPr>
        <w:t xml:space="preserve">monitor, the monitored position error can be considered as representative for user’s position error. Therefore, where possible, far field monitors should be located at the boundaries of the service area. </w:t>
      </w:r>
    </w:p>
    <w:p w:rsidR="00EF42D3" w:rsidRDefault="003F4757">
      <w:pPr>
        <w:tabs>
          <w:tab w:val="left" w:pos="1843"/>
        </w:tabs>
        <w:spacing w:beforeLines="60" w:before="144" w:afterLines="60" w:after="144"/>
        <w:jc w:val="both"/>
      </w:pPr>
      <w:r>
        <w:t xml:space="preserve">If a network based data acquisition is used, the opportunity exists to consider error decorrelation effects during generation and monitoring of GNSS corrections. </w:t>
      </w:r>
      <w:ins w:id="360" w:author="Engler, Evelin" w:date="2014-07-29T13:42:00Z">
        <w:r w:rsidR="007118CA">
          <w:t>W</w:t>
        </w:r>
      </w:ins>
      <w:ins w:id="361" w:author="Engler, Evelin" w:date="2014-07-29T13:43:00Z">
        <w:r w:rsidR="007118CA">
          <w:t xml:space="preserve">ithin a network based concept it should be clarified, </w:t>
        </w:r>
        <w:del w:id="362" w:author="alang" w:date="2014-09-22T10:40:00Z">
          <w:r w:rsidR="007118CA" w:rsidDel="006C1D9F">
            <w:delText>if</w:delText>
          </w:r>
        </w:del>
      </w:ins>
      <w:ins w:id="363" w:author="alang" w:date="2014-09-22T10:40:00Z">
        <w:r w:rsidR="006C1D9F">
          <w:t>whether</w:t>
        </w:r>
      </w:ins>
      <w:ins w:id="364" w:author="Engler, Evelin" w:date="2014-07-29T13:43:00Z">
        <w:r w:rsidR="007118CA">
          <w:t xml:space="preserve"> a single station operates </w:t>
        </w:r>
        <w:del w:id="365" w:author="alang" w:date="2014-09-22T10:40:00Z">
          <w:r w:rsidR="007118CA" w:rsidDel="006C1D9F">
            <w:delText xml:space="preserve">either </w:delText>
          </w:r>
        </w:del>
        <w:r w:rsidR="007118CA">
          <w:t>as reference or monitoring station</w:t>
        </w:r>
      </w:ins>
      <w:ins w:id="366" w:author="alang" w:date="2014-09-22T10:40:00Z">
        <w:r w:rsidR="006C1D9F">
          <w:t>, so</w:t>
        </w:r>
      </w:ins>
      <w:ins w:id="367" w:author="Engler, Evelin" w:date="2014-07-29T13:47:00Z">
        <w:r w:rsidR="007118CA">
          <w:t xml:space="preserve"> to avoid as far as possible </w:t>
        </w:r>
      </w:ins>
      <w:ins w:id="368" w:author="Engler, Evelin" w:date="2014-07-29T13:48:00Z">
        <w:r w:rsidR="00A01283">
          <w:t xml:space="preserve">any </w:t>
        </w:r>
      </w:ins>
      <w:ins w:id="369" w:author="Engler, Evelin" w:date="2014-07-29T13:47:00Z">
        <w:r w:rsidR="007118CA">
          <w:t>corr</w:t>
        </w:r>
      </w:ins>
      <w:ins w:id="370" w:author="Engler, Evelin" w:date="2014-07-29T13:48:00Z">
        <w:r w:rsidR="007118CA">
          <w:t>e</w:t>
        </w:r>
      </w:ins>
      <w:ins w:id="371" w:author="Engler, Evelin" w:date="2014-07-29T13:47:00Z">
        <w:r w:rsidR="007118CA">
          <w:t>l</w:t>
        </w:r>
      </w:ins>
      <w:ins w:id="372" w:author="Engler, Evelin" w:date="2014-07-29T13:48:00Z">
        <w:r w:rsidR="007118CA">
          <w:t>a</w:t>
        </w:r>
      </w:ins>
      <w:ins w:id="373" w:author="Engler, Evelin" w:date="2014-07-29T13:47:00Z">
        <w:r w:rsidR="00A01283">
          <w:t>tion</w:t>
        </w:r>
      </w:ins>
      <w:ins w:id="374" w:author="Engler, Evelin" w:date="2014-07-29T13:48:00Z">
        <w:r w:rsidR="00A01283">
          <w:t xml:space="preserve"> between service generation and monitoring processes. </w:t>
        </w:r>
      </w:ins>
      <w:r>
        <w:t xml:space="preserve">However, the integrity of a network based provision of GNSS augmentation data should consider the integrity of communication systems ensuring the data exchange between spatial distributed measuring and processing components. </w:t>
      </w:r>
    </w:p>
    <w:p w:rsidR="003F4757" w:rsidDel="00BD7B0A" w:rsidRDefault="006969DE">
      <w:pPr>
        <w:spacing w:beforeLines="60" w:before="144" w:afterLines="60" w:after="144"/>
        <w:jc w:val="center"/>
        <w:rPr>
          <w:del w:id="375" w:author="Engler, Evelin" w:date="2014-07-29T13:25:00Z"/>
        </w:rPr>
      </w:pPr>
      <w:del w:id="376" w:author="Engler, Evelin" w:date="2014-07-29T13:25:00Z">
        <w:r w:rsidDel="00BD7B0A">
          <w:rPr>
            <w:noProof/>
            <w:lang w:val="en-IE" w:eastAsia="en-IE"/>
          </w:rPr>
          <w:drawing>
            <wp:inline distT="0" distB="0" distL="0" distR="0" wp14:anchorId="719B27D0" wp14:editId="68534647">
              <wp:extent cx="4476750" cy="2619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t="21687"/>
                      <a:stretch>
                        <a:fillRect/>
                      </a:stretch>
                    </pic:blipFill>
                    <pic:spPr bwMode="auto">
                      <a:xfrm>
                        <a:off x="0" y="0"/>
                        <a:ext cx="4476750" cy="2619375"/>
                      </a:xfrm>
                      <a:prstGeom prst="rect">
                        <a:avLst/>
                      </a:prstGeom>
                      <a:noFill/>
                      <a:ln>
                        <a:noFill/>
                      </a:ln>
                    </pic:spPr>
                  </pic:pic>
                </a:graphicData>
              </a:graphic>
            </wp:inline>
          </w:drawing>
        </w:r>
      </w:del>
    </w:p>
    <w:p w:rsidR="003F4757" w:rsidDel="00BD7B0A" w:rsidRDefault="003F4757" w:rsidP="00D81720">
      <w:pPr>
        <w:pStyle w:val="Caption"/>
        <w:rPr>
          <w:del w:id="377" w:author="Engler, Evelin" w:date="2014-07-29T13:25:00Z"/>
        </w:rPr>
      </w:pPr>
      <w:del w:id="378" w:author="Engler, Evelin" w:date="2014-07-29T13:25:00Z">
        <w:r w:rsidRPr="00734C65" w:rsidDel="00BD7B0A">
          <w:rPr>
            <w:b/>
            <w:sz w:val="20"/>
            <w:highlight w:val="yellow"/>
          </w:rPr>
          <w:delText xml:space="preserve">Figure </w:delText>
        </w:r>
        <w:r w:rsidR="00B552A9" w:rsidRPr="00734C65" w:rsidDel="00BD7B0A">
          <w:rPr>
            <w:b/>
            <w:highlight w:val="yellow"/>
          </w:rPr>
          <w:fldChar w:fldCharType="begin"/>
        </w:r>
        <w:r w:rsidRPr="00734C65" w:rsidDel="00BD7B0A">
          <w:rPr>
            <w:b/>
            <w:sz w:val="20"/>
            <w:highlight w:val="yellow"/>
          </w:rPr>
          <w:delInstrText xml:space="preserve"> SEQ Figure \* ARABIC </w:delInstrText>
        </w:r>
        <w:r w:rsidR="00B552A9" w:rsidRPr="00734C65" w:rsidDel="00BD7B0A">
          <w:rPr>
            <w:b/>
            <w:highlight w:val="yellow"/>
          </w:rPr>
          <w:fldChar w:fldCharType="separate"/>
        </w:r>
        <w:r w:rsidRPr="00734C65" w:rsidDel="00BD7B0A">
          <w:rPr>
            <w:b/>
            <w:noProof/>
            <w:sz w:val="20"/>
            <w:highlight w:val="yellow"/>
          </w:rPr>
          <w:delText>4</w:delText>
        </w:r>
        <w:r w:rsidR="00B552A9" w:rsidRPr="00734C65" w:rsidDel="00BD7B0A">
          <w:rPr>
            <w:b/>
            <w:highlight w:val="yellow"/>
          </w:rPr>
          <w:fldChar w:fldCharType="end"/>
        </w:r>
        <w:r w:rsidRPr="00734C65" w:rsidDel="00BD7B0A">
          <w:rPr>
            <w:b/>
            <w:sz w:val="20"/>
            <w:highlight w:val="yellow"/>
          </w:rPr>
          <w:tab/>
          <w:delText xml:space="preserve">      Generic presentation of integrity monitoring functionalities within GNSS augmentation services</w:delText>
        </w:r>
      </w:del>
    </w:p>
    <w:p w:rsidR="003F4757" w:rsidDel="00BD7B0A" w:rsidRDefault="003F4757">
      <w:pPr>
        <w:spacing w:beforeLines="60" w:before="144" w:afterLines="60" w:after="144"/>
        <w:jc w:val="both"/>
        <w:rPr>
          <w:del w:id="379" w:author="Engler, Evelin" w:date="2014-07-29T13:25:00Z"/>
          <w:color w:val="C00000"/>
          <w:lang w:val="en-US"/>
        </w:rPr>
      </w:pPr>
      <w:r w:rsidRPr="00DE04B4">
        <w:lastRenderedPageBreak/>
        <w:t xml:space="preserve">The service provider is encouraged to meet a suitable choice of integrity monitoring functionalities </w:t>
      </w:r>
      <w:r>
        <w:t xml:space="preserve">taking into account the available data basis and the </w:t>
      </w:r>
      <w:r w:rsidRPr="00DE04B4">
        <w:t xml:space="preserve">desired level of integrity. </w:t>
      </w:r>
      <w:r>
        <w:t>Monitoring functionalities can be based e.g. on</w:t>
      </w:r>
      <w:ins w:id="380" w:author="alang" w:date="2014-09-22T10:41:00Z">
        <w:r w:rsidR="00B640B3">
          <w:t xml:space="preserve"> availability,</w:t>
        </w:r>
      </w:ins>
      <w:r>
        <w:t xml:space="preserve"> plausibility, consistency, validity, latency, and accuracy tests. In principle, integrity statements are more meaningful, if they are derived from evaluated position accuracies in the service area. However, a comprehensive assessment of position accuracies in the service area increases the dependency of service integrity on communication integrity. </w:t>
      </w:r>
      <w:del w:id="381" w:author="Engler, Evelin" w:date="2014-07-29T13:25:00Z">
        <w:r w:rsidRPr="00734C65" w:rsidDel="00BD7B0A">
          <w:rPr>
            <w:highlight w:val="yellow"/>
          </w:rPr>
          <w:delText>A generic presentation of integrity monitoring functionalities and their dependencies is shown in</w:delText>
        </w:r>
        <w:r w:rsidR="00EF42D3" w:rsidRPr="00734C65" w:rsidDel="00BD7B0A">
          <w:rPr>
            <w:highlight w:val="yellow"/>
          </w:rPr>
          <w:delText xml:space="preserve"> Figure 4</w:delText>
        </w:r>
        <w:r w:rsidRPr="00734C65" w:rsidDel="00BD7B0A">
          <w:rPr>
            <w:highlight w:val="yellow"/>
          </w:rPr>
          <w:delText>.</w:delText>
        </w:r>
      </w:del>
    </w:p>
    <w:p w:rsidR="00392D86" w:rsidRDefault="003F4757">
      <w:pPr>
        <w:spacing w:beforeLines="60" w:before="144" w:afterLines="60" w:after="144"/>
        <w:jc w:val="both"/>
      </w:pPr>
      <w:r>
        <w:t xml:space="preserve">Service providers are requested to publish the applied monitoring functionalities including decision rules deciding about the usability of components and data. On the one hand this enables an improved understanding of usability information and allows on the other hand the exploitation of GNSS/DGNSS related integrity data within shipside alarm management. </w:t>
      </w:r>
    </w:p>
    <w:p w:rsidR="00392D86" w:rsidRDefault="003F4757">
      <w:pPr>
        <w:spacing w:beforeLines="60" w:before="144" w:afterLines="60" w:after="144"/>
        <w:jc w:val="both"/>
        <w:rPr>
          <w:b/>
          <w:u w:val="single"/>
        </w:rPr>
      </w:pPr>
      <w:r>
        <w:rPr>
          <w:b/>
          <w:u w:val="single"/>
        </w:rPr>
        <w:t>Availability A</w:t>
      </w:r>
      <w:r w:rsidRPr="00895574">
        <w:rPr>
          <w:b/>
          <w:u w:val="single"/>
        </w:rPr>
        <w:t>spects</w:t>
      </w:r>
      <w:r>
        <w:rPr>
          <w:b/>
          <w:u w:val="single"/>
        </w:rPr>
        <w:t>:</w:t>
      </w:r>
    </w:p>
    <w:p w:rsidR="003F4757" w:rsidRDefault="003F4757" w:rsidP="009349B0">
      <w:pPr>
        <w:jc w:val="both"/>
      </w:pPr>
      <w:r>
        <w:t xml:space="preserve">The availability describes the usability of </w:t>
      </w:r>
      <w:proofErr w:type="gramStart"/>
      <w:r>
        <w:t xml:space="preserve">a </w:t>
      </w:r>
      <w:del w:id="382" w:author="alang" w:date="2014-09-22T10:55:00Z">
        <w:r w:rsidDel="00952395">
          <w:delText xml:space="preserve">specific system, e.g. a </w:delText>
        </w:r>
      </w:del>
      <w:ins w:id="383" w:author="alang" w:date="2014-09-22T10:55:00Z">
        <w:r w:rsidR="00952395">
          <w:t>the</w:t>
        </w:r>
        <w:proofErr w:type="gramEnd"/>
        <w:r w:rsidR="00952395">
          <w:t xml:space="preserve"> </w:t>
        </w:r>
      </w:ins>
      <w:r>
        <w:t xml:space="preserve">DGNSS service. User’s access on the DGNSS signal as carrier of correction and integrity data is a precondition of DGNSS service usability. In line with definitions in IMO </w:t>
      </w:r>
      <w:proofErr w:type="gramStart"/>
      <w:r>
        <w:t>A.915(</w:t>
      </w:r>
      <w:proofErr w:type="gramEnd"/>
      <w:r>
        <w:t xml:space="preserve">22) DGNSS signal availability is given, if the radio reception of the DGNSS signal is </w:t>
      </w:r>
      <w:r w:rsidRPr="000252D7">
        <w:t>ensured in the specified coverage area (see chapter 2) and if the DGNSS signal is  pr</w:t>
      </w:r>
      <w:r w:rsidRPr="00967410">
        <w:t xml:space="preserve">ovided according to its specification (see chapter 3.1.3 signal structure, data format and content). Due to its independence from GNSS availability the DGNSS signal availability </w:t>
      </w:r>
      <w:r w:rsidRPr="00967410">
        <w:rPr>
          <w:position w:val="-12"/>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15.9pt" o:ole="">
            <v:imagedata r:id="rId18" o:title=""/>
          </v:shape>
          <o:OLEObject Type="Embed" ProgID="Equation.3" ShapeID="_x0000_i1025" DrawAspect="Content" ObjectID="_1472996593" r:id="rId19"/>
        </w:object>
      </w:r>
      <w:r w:rsidRPr="000252D7">
        <w:t>is suitable to measure the performance of provided</w:t>
      </w:r>
      <w:r>
        <w:t xml:space="preserve"> DGNSS services. A lost access on GNSS signals at service sites or a complete outage of GNSS implicates that the DGNSS service cannot provide GNSS correction data. The self-monitoring of the DGNSS service ensures the detection of GNSS data absence. In such cases it can be expected that the DGNSS signal provides integrity data informing about the absence of DGNSS correction data and the resulting impossibility of DGNSS based position determination. The DGNSS signal availability will be measured by the service provider at one or more monitoring sites. Due to spatial decorrelation effects the signal availability estimated by the provider at a single monitor sites can be different to the signal availability observed at distant users. </w:t>
      </w:r>
    </w:p>
    <w:p w:rsidR="003F4757" w:rsidRDefault="003F4757" w:rsidP="009349B0">
      <w:pPr>
        <w:jc w:val="both"/>
      </w:pPr>
      <w:r>
        <w:tab/>
      </w:r>
      <w:r w:rsidRPr="0087116A">
        <w:rPr>
          <w:position w:val="-16"/>
        </w:rPr>
        <w:object w:dxaOrig="2920" w:dyaOrig="400">
          <v:shape id="_x0000_i1026" type="#_x0000_t75" style="width:143.15pt;height:20.1pt" o:ole="">
            <v:imagedata r:id="rId20" o:title=""/>
          </v:shape>
          <o:OLEObject Type="Embed" ProgID="Equation.3" ShapeID="_x0000_i1026" DrawAspect="Content" ObjectID="_1472996594" r:id="rId21"/>
        </w:object>
      </w:r>
    </w:p>
    <w:p w:rsidR="003F4757" w:rsidRDefault="003F4757" w:rsidP="009349B0">
      <w:pPr>
        <w:jc w:val="both"/>
      </w:pPr>
      <w:r>
        <w:t xml:space="preserve">If 2 or more monitoring sites are used for service evaluation, the influence of decorrelation effects on the reliability of availability statements can be reduced. </w:t>
      </w:r>
    </w:p>
    <w:p w:rsidR="006403A7" w:rsidRDefault="006403A7" w:rsidP="00AF293E">
      <w:pPr>
        <w:jc w:val="both"/>
      </w:pPr>
    </w:p>
    <w:p w:rsidR="006403A7" w:rsidRDefault="003F4757" w:rsidP="00AF293E">
      <w:pPr>
        <w:jc w:val="both"/>
      </w:pPr>
      <w:commentRangeStart w:id="384"/>
      <w:r>
        <w:t xml:space="preserve">System availability is an additional performance term defined in IMO </w:t>
      </w:r>
      <w:proofErr w:type="gramStart"/>
      <w:r>
        <w:t>A.915(</w:t>
      </w:r>
      <w:proofErr w:type="gramEnd"/>
      <w:r>
        <w:t>22) as the availability of a system to a user, covering the signal availability and the performance of user’s receiver. Before the DGNSS system availability</w:t>
      </w:r>
      <w:r w:rsidRPr="00B62A67">
        <w:rPr>
          <w:position w:val="-12"/>
        </w:rPr>
        <w:object w:dxaOrig="1080" w:dyaOrig="320">
          <v:shape id="_x0000_i1027" type="#_x0000_t75" style="width:53.6pt;height:15.9pt" o:ole="">
            <v:imagedata r:id="rId22" o:title=""/>
          </v:shape>
          <o:OLEObject Type="Embed" ProgID="Equation.3" ShapeID="_x0000_i1027" DrawAspect="Content" ObjectID="_1472996595" r:id="rId23"/>
        </w:object>
      </w:r>
      <w:r>
        <w:t>can be evaluated, a clarification is necessary against which user requirements the performance of user’s receiver should be assessed.</w:t>
      </w:r>
      <w:commentRangeEnd w:id="384"/>
      <w:r w:rsidR="00952395">
        <w:rPr>
          <w:rStyle w:val="CommentReference"/>
        </w:rPr>
        <w:commentReference w:id="384"/>
      </w:r>
      <w:r w:rsidR="006403A7">
        <w:t xml:space="preserve"> The system availability is further described in </w:t>
      </w:r>
      <w:r w:rsidR="006403A7" w:rsidRPr="006403A7">
        <w:rPr>
          <w:highlight w:val="yellow"/>
        </w:rPr>
        <w:t>Annex X</w:t>
      </w:r>
    </w:p>
    <w:p w:rsidR="003F4757" w:rsidRPr="00DD70CE" w:rsidRDefault="003F4757" w:rsidP="00DD70CE">
      <w:pPr>
        <w:spacing w:before="120"/>
        <w:rPr>
          <w:b/>
          <w:u w:val="single"/>
        </w:rPr>
      </w:pPr>
      <w:r w:rsidRPr="00DD70CE">
        <w:rPr>
          <w:b/>
          <w:u w:val="single"/>
        </w:rPr>
        <w:t>Continuity Aspects</w:t>
      </w:r>
    </w:p>
    <w:p w:rsidR="003F4757" w:rsidRDefault="003F4757" w:rsidP="009453DB">
      <w:pPr>
        <w:spacing w:before="120"/>
        <w:jc w:val="both"/>
      </w:pPr>
      <w:del w:id="385" w:author="alang" w:date="2014-09-22T10:58:00Z">
        <w:r w:rsidDel="00952395">
          <w:delText xml:space="preserve"> </w:delText>
        </w:r>
      </w:del>
      <w:r>
        <w:t>Continuity in the coverage area can be measured (1) at broadcast site(s), (2) by the use of far-field monitor(s)</w:t>
      </w:r>
      <w:del w:id="386" w:author="alang" w:date="2014-09-22T10:59:00Z">
        <w:r w:rsidDel="00952395">
          <w:delText>,</w:delText>
        </w:r>
      </w:del>
      <w:r>
        <w:t xml:space="preserve"> or a combination of both.</w:t>
      </w:r>
      <w:r w:rsidR="009453DB">
        <w:t xml:space="preserve"> Chapter 4 will provide information how to measure and calculate continuity in this respect.</w:t>
      </w:r>
    </w:p>
    <w:p w:rsidR="003F4757" w:rsidRDefault="003F4757" w:rsidP="002157D0"/>
    <w:p w:rsidR="003F4757" w:rsidRPr="00737FD5" w:rsidRDefault="003F4757" w:rsidP="003E479B">
      <w:pPr>
        <w:pStyle w:val="Heading2"/>
      </w:pPr>
      <w:bookmarkStart w:id="387" w:name="_Toc367895665"/>
      <w:r>
        <w:t>MF Transmission S</w:t>
      </w:r>
      <w:r w:rsidRPr="00737FD5">
        <w:t>ervice</w:t>
      </w:r>
      <w:bookmarkEnd w:id="387"/>
    </w:p>
    <w:p w:rsidR="003F4757" w:rsidRDefault="003F4757" w:rsidP="003E479B">
      <w:pPr>
        <w:jc w:val="both"/>
        <w:rPr>
          <w:lang w:eastAsia="en-GB"/>
        </w:rPr>
      </w:pPr>
      <w:r w:rsidRPr="009C74EB">
        <w:rPr>
          <w:lang w:eastAsia="en-GB"/>
        </w:rPr>
        <w:t xml:space="preserve">As shown in figure 1 the main task of the MF transmission service is </w:t>
      </w:r>
      <w:r>
        <w:rPr>
          <w:lang w:eastAsia="en-GB"/>
        </w:rPr>
        <w:t>the provision of</w:t>
      </w:r>
      <w:r w:rsidRPr="009C74EB">
        <w:rPr>
          <w:lang w:eastAsia="en-GB"/>
        </w:rPr>
        <w:t xml:space="preserve"> DGNSS messages </w:t>
      </w:r>
      <w:r>
        <w:rPr>
          <w:lang w:eastAsia="en-GB"/>
        </w:rPr>
        <w:t xml:space="preserve">by signals </w:t>
      </w:r>
      <w:r w:rsidRPr="009C74EB">
        <w:rPr>
          <w:lang w:eastAsia="en-GB"/>
        </w:rPr>
        <w:t>in the frequency band 283</w:t>
      </w:r>
      <w:r>
        <w:rPr>
          <w:lang w:eastAsia="en-GB"/>
        </w:rPr>
        <w:t>.</w:t>
      </w:r>
      <w:r w:rsidRPr="009C74EB">
        <w:rPr>
          <w:lang w:eastAsia="en-GB"/>
        </w:rPr>
        <w:t xml:space="preserve">5 to 325 kHz. </w:t>
      </w:r>
      <w:r>
        <w:rPr>
          <w:lang w:eastAsia="en-GB"/>
        </w:rPr>
        <w:t xml:space="preserve">For this purpose following 3 tasks are realised: </w:t>
      </w:r>
    </w:p>
    <w:p w:rsidR="003F4755" w:rsidRDefault="003F4757" w:rsidP="000B02B6">
      <w:pPr>
        <w:pStyle w:val="ListParagraph"/>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Task “Signal modulation” to modulate</w:t>
      </w:r>
      <w:r>
        <w:rPr>
          <w:rFonts w:ascii="Times New Roman" w:hAnsi="Times New Roman"/>
          <w:sz w:val="20"/>
        </w:rPr>
        <w:t xml:space="preserve"> the  MF carrier signal with the</w:t>
      </w:r>
      <w:r w:rsidRPr="00F14FCE">
        <w:rPr>
          <w:rFonts w:ascii="Times New Roman" w:hAnsi="Times New Roman"/>
          <w:sz w:val="20"/>
        </w:rPr>
        <w:t xml:space="preserve"> DGNSS messages </w:t>
      </w:r>
      <w:r>
        <w:rPr>
          <w:rFonts w:ascii="Times New Roman" w:hAnsi="Times New Roman"/>
          <w:sz w:val="20"/>
        </w:rPr>
        <w:t>composed by the GNSS augmentation service;</w:t>
      </w:r>
    </w:p>
    <w:p w:rsidR="003F4755" w:rsidRDefault="003F4757" w:rsidP="000B02B6">
      <w:pPr>
        <w:pStyle w:val="ListParagraph"/>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 xml:space="preserve">Task “Signal amplification” to amplify the </w:t>
      </w:r>
      <w:r>
        <w:rPr>
          <w:rFonts w:ascii="Times New Roman" w:hAnsi="Times New Roman"/>
          <w:sz w:val="20"/>
        </w:rPr>
        <w:t>s</w:t>
      </w:r>
      <w:r w:rsidRPr="00F14FCE">
        <w:rPr>
          <w:rFonts w:ascii="Times New Roman" w:hAnsi="Times New Roman"/>
          <w:sz w:val="20"/>
        </w:rPr>
        <w:t>ignal</w:t>
      </w:r>
      <w:r>
        <w:rPr>
          <w:rFonts w:ascii="Times New Roman" w:hAnsi="Times New Roman"/>
          <w:sz w:val="20"/>
        </w:rPr>
        <w:t xml:space="preserve"> on the specified signal power level</w:t>
      </w:r>
      <w:r w:rsidRPr="00F14FCE">
        <w:rPr>
          <w:rFonts w:ascii="Times New Roman" w:hAnsi="Times New Roman"/>
          <w:sz w:val="20"/>
        </w:rPr>
        <w:t xml:space="preserve"> to fulfil the range requirements</w:t>
      </w:r>
      <w:r>
        <w:rPr>
          <w:rFonts w:ascii="Times New Roman" w:hAnsi="Times New Roman"/>
          <w:sz w:val="20"/>
        </w:rPr>
        <w:t>;</w:t>
      </w:r>
    </w:p>
    <w:p w:rsidR="003F4755" w:rsidRDefault="003F4757" w:rsidP="000B02B6">
      <w:pPr>
        <w:pStyle w:val="ListParagraph"/>
        <w:numPr>
          <w:ilvl w:val="0"/>
          <w:numId w:val="3"/>
        </w:numPr>
        <w:spacing w:beforeLines="60" w:before="144" w:afterLines="60" w:after="144"/>
        <w:ind w:left="284" w:hanging="284"/>
        <w:jc w:val="both"/>
        <w:rPr>
          <w:rFonts w:ascii="Times New Roman" w:hAnsi="Times New Roman"/>
          <w:sz w:val="20"/>
        </w:rPr>
      </w:pPr>
      <w:r w:rsidRPr="00F14FCE">
        <w:rPr>
          <w:rFonts w:ascii="Times New Roman" w:hAnsi="Times New Roman"/>
          <w:sz w:val="20"/>
        </w:rPr>
        <w:t>Task “Signal tuning</w:t>
      </w:r>
      <w:ins w:id="388" w:author="alang" w:date="2014-09-22T11:10:00Z">
        <w:r w:rsidR="00787FF8">
          <w:rPr>
            <w:rFonts w:ascii="Times New Roman" w:hAnsi="Times New Roman"/>
            <w:sz w:val="20"/>
          </w:rPr>
          <w:t>”</w:t>
        </w:r>
      </w:ins>
      <w:r w:rsidRPr="00F14FCE">
        <w:rPr>
          <w:rFonts w:ascii="Times New Roman" w:hAnsi="Times New Roman"/>
          <w:sz w:val="20"/>
        </w:rPr>
        <w:t xml:space="preserve"> and </w:t>
      </w:r>
      <w:ins w:id="389" w:author="alang" w:date="2014-09-22T11:10:00Z">
        <w:r w:rsidR="00787FF8">
          <w:rPr>
            <w:rFonts w:ascii="Times New Roman" w:hAnsi="Times New Roman"/>
            <w:sz w:val="20"/>
          </w:rPr>
          <w:t xml:space="preserve">“Signal </w:t>
        </w:r>
      </w:ins>
      <w:r w:rsidRPr="00F14FCE">
        <w:rPr>
          <w:rFonts w:ascii="Times New Roman" w:hAnsi="Times New Roman"/>
          <w:sz w:val="20"/>
        </w:rPr>
        <w:t xml:space="preserve">transmission” to </w:t>
      </w:r>
      <w:r>
        <w:rPr>
          <w:rFonts w:ascii="Times New Roman" w:hAnsi="Times New Roman"/>
          <w:sz w:val="20"/>
        </w:rPr>
        <w:t>emit</w:t>
      </w:r>
      <w:r w:rsidRPr="00F14FCE">
        <w:rPr>
          <w:rFonts w:ascii="Times New Roman" w:hAnsi="Times New Roman"/>
          <w:sz w:val="20"/>
        </w:rPr>
        <w:t xml:space="preserve"> the </w:t>
      </w:r>
      <w:r>
        <w:rPr>
          <w:rFonts w:ascii="Times New Roman" w:hAnsi="Times New Roman"/>
          <w:sz w:val="20"/>
        </w:rPr>
        <w:t xml:space="preserve">DGNSS </w:t>
      </w:r>
      <w:r w:rsidRPr="00F14FCE">
        <w:rPr>
          <w:rFonts w:ascii="Times New Roman" w:hAnsi="Times New Roman"/>
          <w:sz w:val="20"/>
        </w:rPr>
        <w:t>signal with a suitable antenna system</w:t>
      </w:r>
      <w:r>
        <w:rPr>
          <w:rFonts w:ascii="Times New Roman" w:hAnsi="Times New Roman"/>
          <w:sz w:val="20"/>
        </w:rPr>
        <w:t>.</w:t>
      </w:r>
      <w:r w:rsidRPr="00F14FCE">
        <w:rPr>
          <w:rFonts w:ascii="Times New Roman" w:hAnsi="Times New Roman"/>
          <w:sz w:val="20"/>
        </w:rPr>
        <w:t xml:space="preserve"> </w:t>
      </w:r>
    </w:p>
    <w:p w:rsidR="003F4757" w:rsidRDefault="003F4757" w:rsidP="003E479B">
      <w:pPr>
        <w:spacing w:before="120"/>
        <w:jc w:val="both"/>
      </w:pPr>
      <w:r w:rsidRPr="00E638F8">
        <w:t xml:space="preserve">The </w:t>
      </w:r>
      <w:r>
        <w:t xml:space="preserve">MF transmission service </w:t>
      </w:r>
      <w:r w:rsidRPr="00E638F8">
        <w:t xml:space="preserve">should </w:t>
      </w:r>
      <w:r>
        <w:t xml:space="preserve">also provide status data describing the current progress of MF transmission service covering radio signal generation and distribution. </w:t>
      </w:r>
    </w:p>
    <w:p w:rsidR="00A83950" w:rsidRPr="00A83950" w:rsidRDefault="003F4757" w:rsidP="00A83950">
      <w:pPr>
        <w:spacing w:before="120"/>
        <w:jc w:val="both"/>
      </w:pPr>
      <w:commentRangeStart w:id="390"/>
      <w:r>
        <w:lastRenderedPageBreak/>
        <w:t>As described in the IALA Recommendation R-135 in the future the MF transmission service could also provide a</w:t>
      </w:r>
      <w:r w:rsidRPr="009C74EB">
        <w:t xml:space="preserve">dditional ranging signals as a redundant position-fixing </w:t>
      </w:r>
      <w:r>
        <w:t>system</w:t>
      </w:r>
      <w:r w:rsidRPr="009C74EB">
        <w:t>, complementary to, but independent of GNSS.</w:t>
      </w:r>
      <w:r>
        <w:t xml:space="preserve"> </w:t>
      </w:r>
      <w:commentRangeEnd w:id="390"/>
      <w:r w:rsidR="00787FF8">
        <w:rPr>
          <w:rStyle w:val="CommentReference"/>
        </w:rPr>
        <w:commentReference w:id="390"/>
      </w:r>
      <w:r w:rsidR="00B552A9">
        <w:fldChar w:fldCharType="begin"/>
      </w:r>
      <w:r>
        <w:instrText xml:space="preserve"> REF _Ref361229574 \h  \* MERGEFORMAT </w:instrText>
      </w:r>
      <w:r w:rsidR="00B552A9">
        <w:fldChar w:fldCharType="separate"/>
      </w:r>
    </w:p>
    <w:p w:rsidR="003F4757" w:rsidRDefault="00A83950" w:rsidP="003E479B">
      <w:pPr>
        <w:spacing w:before="120"/>
        <w:jc w:val="both"/>
      </w:pPr>
      <w:r w:rsidRPr="00A83950">
        <w:t xml:space="preserve">Figure </w:t>
      </w:r>
      <w:r>
        <w:rPr>
          <w:b/>
          <w:noProof/>
        </w:rPr>
        <w:t>4</w:t>
      </w:r>
      <w:r w:rsidR="00B552A9">
        <w:fldChar w:fldCharType="end"/>
      </w:r>
      <w:r w:rsidR="003F4757">
        <w:t xml:space="preserve"> </w:t>
      </w:r>
      <w:commentRangeStart w:id="391"/>
      <w:r w:rsidR="003F4757">
        <w:t xml:space="preserve">shows </w:t>
      </w:r>
      <w:commentRangeEnd w:id="391"/>
      <w:r w:rsidR="00787FF8">
        <w:rPr>
          <w:rStyle w:val="CommentReference"/>
        </w:rPr>
        <w:commentReference w:id="391"/>
      </w:r>
      <w:r w:rsidR="003F4757">
        <w:t>the different functional elements of the MF transmission service.</w:t>
      </w:r>
    </w:p>
    <w:p w:rsidR="00976117" w:rsidRDefault="00976117" w:rsidP="00976117">
      <w:pPr>
        <w:spacing w:before="120"/>
        <w:jc w:val="center"/>
      </w:pPr>
      <w:r w:rsidRPr="00976117">
        <w:rPr>
          <w:noProof/>
          <w:lang w:val="en-IE" w:eastAsia="en-IE"/>
        </w:rPr>
        <w:drawing>
          <wp:inline distT="0" distB="0" distL="0" distR="0" wp14:anchorId="020A2977" wp14:editId="5AE56623">
            <wp:extent cx="4039263" cy="2829091"/>
            <wp:effectExtent l="1905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t="15909" r="9769"/>
                    <a:stretch>
                      <a:fillRect/>
                    </a:stretch>
                  </pic:blipFill>
                  <pic:spPr bwMode="auto">
                    <a:xfrm>
                      <a:off x="0" y="0"/>
                      <a:ext cx="4039263" cy="2829091"/>
                    </a:xfrm>
                    <a:prstGeom prst="rect">
                      <a:avLst/>
                    </a:prstGeom>
                    <a:noFill/>
                    <a:ln>
                      <a:noFill/>
                    </a:ln>
                  </pic:spPr>
                </pic:pic>
              </a:graphicData>
            </a:graphic>
          </wp:inline>
        </w:drawing>
      </w:r>
    </w:p>
    <w:p w:rsidR="003F4757" w:rsidRPr="00217B5C" w:rsidRDefault="003F4757" w:rsidP="00976117">
      <w:pPr>
        <w:jc w:val="center"/>
        <w:rPr>
          <w:noProof/>
          <w:lang w:val="en-US" w:eastAsia="de-DE"/>
        </w:rPr>
      </w:pPr>
      <w:bookmarkStart w:id="392" w:name="_Ref361228803"/>
      <w:bookmarkStart w:id="393" w:name="_Ref361229574"/>
      <w:bookmarkEnd w:id="392"/>
    </w:p>
    <w:p w:rsidR="003F4757" w:rsidRPr="00735082" w:rsidRDefault="003F4757" w:rsidP="00976117">
      <w:pPr>
        <w:jc w:val="center"/>
        <w:rPr>
          <w:b/>
        </w:rPr>
      </w:pPr>
      <w:r w:rsidRPr="00735082">
        <w:rPr>
          <w:b/>
        </w:rPr>
        <w:t xml:space="preserve">Figure </w:t>
      </w:r>
      <w:r w:rsidR="00B552A9" w:rsidRPr="00735082">
        <w:rPr>
          <w:b/>
        </w:rPr>
        <w:fldChar w:fldCharType="begin"/>
      </w:r>
      <w:r w:rsidRPr="00735082">
        <w:rPr>
          <w:b/>
        </w:rPr>
        <w:instrText xml:space="preserve"> SEQ Figure \* ARABIC </w:instrText>
      </w:r>
      <w:r w:rsidR="00B552A9" w:rsidRPr="00735082">
        <w:rPr>
          <w:b/>
        </w:rPr>
        <w:fldChar w:fldCharType="separate"/>
      </w:r>
      <w:r w:rsidR="00A83950">
        <w:rPr>
          <w:b/>
          <w:noProof/>
        </w:rPr>
        <w:t>4</w:t>
      </w:r>
      <w:r w:rsidR="00B552A9" w:rsidRPr="00735082">
        <w:rPr>
          <w:b/>
        </w:rPr>
        <w:fldChar w:fldCharType="end"/>
      </w:r>
      <w:bookmarkEnd w:id="393"/>
      <w:r w:rsidRPr="00735082">
        <w:rPr>
          <w:b/>
        </w:rPr>
        <w:tab/>
      </w:r>
      <w:r>
        <w:rPr>
          <w:b/>
        </w:rPr>
        <w:t>Main tasks of a MF transmission service</w:t>
      </w:r>
    </w:p>
    <w:p w:rsidR="003F4757" w:rsidRDefault="003F4757" w:rsidP="00603AF4"/>
    <w:p w:rsidR="003F4757" w:rsidRPr="009A55D1" w:rsidRDefault="003F4757" w:rsidP="00EF42D3">
      <w:pPr>
        <w:pStyle w:val="Heading3"/>
        <w:ind w:hanging="1288"/>
      </w:pPr>
      <w:bookmarkStart w:id="394" w:name="_Toc367895666"/>
      <w:r>
        <w:t>Signal Modulation (MSK Modulator)</w:t>
      </w:r>
      <w:bookmarkEnd w:id="394"/>
    </w:p>
    <w:p w:rsidR="00976117" w:rsidRDefault="003F4757">
      <w:pPr>
        <w:spacing w:before="120"/>
        <w:jc w:val="both"/>
      </w:pPr>
      <w:r>
        <w:t xml:space="preserve">The modulation technique applied for DGNSS signal generation is </w:t>
      </w:r>
      <w:r w:rsidRPr="00BA0F70">
        <w:t>Minimum Shift Keying (</w:t>
      </w:r>
      <w:r>
        <w:t>MSK</w:t>
      </w:r>
      <w:r w:rsidRPr="00BA0F70">
        <w:t xml:space="preserve">) (class of emission G1D) as defined in </w:t>
      </w:r>
      <w:r>
        <w:t xml:space="preserve">ITU-R Rec. M.823-3.  The MSK modulated signals should have carrier frequencies </w:t>
      </w:r>
      <w:r w:rsidRPr="00BA0F70">
        <w:t>in the MF beacon band between 283.5 to 325 kHz</w:t>
      </w:r>
      <w:r>
        <w:t xml:space="preserve">, which are </w:t>
      </w:r>
      <w:r w:rsidRPr="00BA0F70">
        <w:t>separated in 500 Hz</w:t>
      </w:r>
      <w:r>
        <w:t xml:space="preserve"> from each other</w:t>
      </w:r>
      <w:r w:rsidRPr="00BA0F70">
        <w:t xml:space="preserve">. </w:t>
      </w:r>
      <w:r>
        <w:t xml:space="preserve"> The DGNSS messages used as modulating signal shall be selectable </w:t>
      </w:r>
      <w:r w:rsidRPr="003E479B">
        <w:rPr>
          <w:iCs/>
        </w:rPr>
        <w:t xml:space="preserve">to </w:t>
      </w:r>
      <w:r w:rsidRPr="00667CB5">
        <w:t xml:space="preserve">data rates of 25 (GLONASS only), </w:t>
      </w:r>
      <w:r w:rsidRPr="003E479B">
        <w:rPr>
          <w:iCs/>
        </w:rPr>
        <w:t>50</w:t>
      </w:r>
      <w:r w:rsidRPr="00667CB5">
        <w:t xml:space="preserve">, 100 or </w:t>
      </w:r>
      <w:proofErr w:type="gramStart"/>
      <w:r w:rsidRPr="00667CB5">
        <w:t xml:space="preserve">200 </w:t>
      </w:r>
      <w:r w:rsidRPr="003E479B">
        <w:rPr>
          <w:iCs/>
        </w:rPr>
        <w:t xml:space="preserve"> bps</w:t>
      </w:r>
      <w:proofErr w:type="gramEnd"/>
      <w:r w:rsidRPr="00667CB5">
        <w:t xml:space="preserve">. </w:t>
      </w:r>
      <w:r w:rsidRPr="00BA0F70">
        <w:t>It should be noted that higher data rates enable</w:t>
      </w:r>
      <w:r>
        <w:t xml:space="preserve"> a </w:t>
      </w:r>
      <w:r w:rsidRPr="00BA0F70">
        <w:t xml:space="preserve">faster update </w:t>
      </w:r>
      <w:r>
        <w:t xml:space="preserve">and provision </w:t>
      </w:r>
      <w:r w:rsidRPr="00BA0F70">
        <w:t>of</w:t>
      </w:r>
      <w:r>
        <w:t xml:space="preserve"> </w:t>
      </w:r>
      <w:r w:rsidRPr="00BA0F70">
        <w:t xml:space="preserve">DGNSS corrections but limit the coverage area of the DGNSS service due to lower signal to noise ratio. </w:t>
      </w:r>
      <w:commentRangeStart w:id="395"/>
      <w:r w:rsidRPr="00213477">
        <w:t xml:space="preserve">Service providers </w:t>
      </w:r>
      <w:r>
        <w:t xml:space="preserve">should </w:t>
      </w:r>
      <w:r w:rsidRPr="00213477">
        <w:t xml:space="preserve">publish the </w:t>
      </w:r>
      <w:r>
        <w:t>frequency and data rate used for DGNSS service provision</w:t>
      </w:r>
      <w:r w:rsidRPr="003B10EF">
        <w:t xml:space="preserve">. </w:t>
      </w:r>
      <w:commentRangeEnd w:id="395"/>
      <w:r w:rsidR="003D5194">
        <w:rPr>
          <w:rStyle w:val="CommentReference"/>
        </w:rPr>
        <w:commentReference w:id="395"/>
      </w:r>
    </w:p>
    <w:p w:rsidR="00EF42D3" w:rsidRDefault="003F4757" w:rsidP="000B02B6">
      <w:pPr>
        <w:pStyle w:val="Heading3"/>
        <w:ind w:hanging="1288"/>
      </w:pPr>
      <w:r w:rsidRPr="00FE38C4">
        <w:t>Signal Amplification (MF</w:t>
      </w:r>
      <w:r>
        <w:t xml:space="preserve"> T</w:t>
      </w:r>
      <w:r w:rsidRPr="00FE38C4">
        <w:t>ransmitter)</w:t>
      </w:r>
    </w:p>
    <w:p w:rsidR="003F4757" w:rsidRDefault="003F4757" w:rsidP="00B46CF1">
      <w:pPr>
        <w:spacing w:before="120"/>
        <w:jc w:val="both"/>
      </w:pPr>
      <w:r w:rsidRPr="00FC21E0">
        <w:t>The MF</w:t>
      </w:r>
      <w:r>
        <w:t xml:space="preserve"> T</w:t>
      </w:r>
      <w:r w:rsidRPr="00FC21E0">
        <w:t xml:space="preserve">ransmitter amplifies the modulated input signal </w:t>
      </w:r>
      <w:r>
        <w:t xml:space="preserve">on the required signal power level </w:t>
      </w:r>
      <w:r w:rsidRPr="00FC21E0">
        <w:t xml:space="preserve">and provides </w:t>
      </w:r>
      <w:r>
        <w:t>the amplified DGNSS signal</w:t>
      </w:r>
      <w:r w:rsidRPr="00FC21E0">
        <w:t xml:space="preserve"> to </w:t>
      </w:r>
      <w:r>
        <w:t>the connected MF A</w:t>
      </w:r>
      <w:r w:rsidRPr="00FC21E0">
        <w:t xml:space="preserve">ntenna </w:t>
      </w:r>
      <w:r>
        <w:t>S</w:t>
      </w:r>
      <w:r w:rsidRPr="00FC21E0">
        <w:t>ystem.</w:t>
      </w:r>
      <w:r>
        <w:t xml:space="preserve"> </w:t>
      </w:r>
    </w:p>
    <w:p w:rsidR="003F4757" w:rsidRPr="00FE38C4" w:rsidRDefault="003F4757" w:rsidP="00C40A3F">
      <w:pPr>
        <w:pStyle w:val="Heading3"/>
        <w:ind w:hanging="1288"/>
      </w:pPr>
      <w:bookmarkStart w:id="396" w:name="_Toc367895667"/>
      <w:r w:rsidRPr="00FE38C4">
        <w:t>Signal Tuning (Automatic Tuning Unit)</w:t>
      </w:r>
      <w:bookmarkEnd w:id="396"/>
    </w:p>
    <w:p w:rsidR="003F4757" w:rsidRDefault="003F4757" w:rsidP="00B46CF1">
      <w:pPr>
        <w:jc w:val="both"/>
      </w:pPr>
      <w:r>
        <w:t xml:space="preserve">The ATU (Automatic Tuning Unit) matches the antenna system resistive component to the impedance of the feeding cable of the MF transmitter (typically 50 Ω). Further the ATU bring the MF antenna in resonance with the operational frequency of the DGNSS site. It is recommended that the ATU should provide means to detect and correct a detuning of the antenna system, which can result from weather or seasonal conditions. Further the ATU should provide measurements of antenna current to the MF-transmitter to enable meter readings from transmitter site or from connected remote control facilities. The use of an electronic impedance meter may be helpful to support the coarse and fine tuning of the used MF antenna system and to provide additional information regarding the quality of the tuning process. Readings of the proportion of transmitted and reflected power at the MF transmitter are foreseen status data informing about the achieved tuning and matching quality.  </w:t>
      </w:r>
    </w:p>
    <w:p w:rsidR="003F4757" w:rsidRDefault="003F4757" w:rsidP="00B46CF1">
      <w:pPr>
        <w:jc w:val="both"/>
      </w:pPr>
    </w:p>
    <w:p w:rsidR="003F4757" w:rsidRPr="003B10EF" w:rsidRDefault="003F4757" w:rsidP="00C40A3F">
      <w:pPr>
        <w:pStyle w:val="Heading3"/>
        <w:ind w:hanging="1288"/>
        <w:rPr>
          <w:lang w:val="sv-SE"/>
        </w:rPr>
      </w:pPr>
      <w:bookmarkStart w:id="397" w:name="_Toc367895668"/>
      <w:r w:rsidRPr="003B10EF">
        <w:rPr>
          <w:lang w:val="sv-SE"/>
        </w:rPr>
        <w:lastRenderedPageBreak/>
        <w:t>Signal transmission (MF Antenna System)</w:t>
      </w:r>
      <w:bookmarkEnd w:id="397"/>
    </w:p>
    <w:p w:rsidR="003F4757" w:rsidRDefault="003F4757" w:rsidP="00C14CCD">
      <w:pPr>
        <w:jc w:val="both"/>
      </w:pPr>
      <w:r w:rsidRPr="00FC1E6E">
        <w:t xml:space="preserve">The MF antenna </w:t>
      </w:r>
      <w:r>
        <w:t>system</w:t>
      </w:r>
      <w:r w:rsidR="008E0E06">
        <w:t>,</w:t>
      </w:r>
      <w:r>
        <w:t xml:space="preserve"> </w:t>
      </w:r>
      <w:r w:rsidR="008E0E06">
        <w:t xml:space="preserve">consisting of MF antenna and grounding system, </w:t>
      </w:r>
      <w:r w:rsidRPr="00FC1E6E">
        <w:t xml:space="preserve">is a one of the most critical elements within the DGNSS </w:t>
      </w:r>
      <w:r>
        <w:t>service</w:t>
      </w:r>
      <w:r w:rsidRPr="00FC1E6E">
        <w:t xml:space="preserve"> because the antenna </w:t>
      </w:r>
      <w:r>
        <w:t>can</w:t>
      </w:r>
      <w:r w:rsidRPr="00FC1E6E">
        <w:t xml:space="preserve"> be affected by severe weather conditions</w:t>
      </w:r>
      <w:r>
        <w:t xml:space="preserve"> and is typically not realized as a fully redundant antenna system. Therefore the requirements regarding a reliable performance of the MF antenna as well as the ATU are very high. If no standby antenna is available at the DGNSS site, the required down time for regular and planned maintenance should be low.  Th</w:t>
      </w:r>
      <w:r w:rsidRPr="00FC1E6E">
        <w:t>e required DGNSS coverage range is mainly dependent on the performance of the antenna system</w:t>
      </w:r>
      <w:r w:rsidR="008E0E06">
        <w:t xml:space="preserve"> </w:t>
      </w:r>
      <w:r>
        <w:t>and the transmitted power.</w:t>
      </w:r>
      <w:r w:rsidR="008E0E06">
        <w:t xml:space="preserve"> </w:t>
      </w:r>
      <w:r w:rsidR="008E0E06" w:rsidRPr="00976117">
        <w:t xml:space="preserve">Annex </w:t>
      </w:r>
      <w:del w:id="398" w:author="Hoppe " w:date="2014-07-16T09:39:00Z">
        <w:r w:rsidR="008E0E06" w:rsidRPr="00976117" w:rsidDel="00976117">
          <w:delText xml:space="preserve">X </w:delText>
        </w:r>
      </w:del>
      <w:ins w:id="399" w:author="Hoppe " w:date="2014-07-16T09:39:00Z">
        <w:r w:rsidR="00976117" w:rsidRPr="00976117">
          <w:t>F</w:t>
        </w:r>
        <w:r w:rsidR="00976117">
          <w:t xml:space="preserve"> </w:t>
        </w:r>
      </w:ins>
      <w:r w:rsidR="008E0E06">
        <w:t>provide</w:t>
      </w:r>
      <w:r w:rsidR="003228FF">
        <w:t>s</w:t>
      </w:r>
      <w:r w:rsidR="008E0E06">
        <w:t xml:space="preserve"> detailed information how to calculate </w:t>
      </w:r>
      <w:r w:rsidR="003228FF">
        <w:t>the performance of the MF antenna system.</w:t>
      </w:r>
      <w:r w:rsidRPr="00FC1E6E">
        <w:t xml:space="preserve"> </w:t>
      </w:r>
    </w:p>
    <w:p w:rsidR="008E0E06" w:rsidRDefault="008E0E06" w:rsidP="00C14CCD">
      <w:pPr>
        <w:suppressAutoHyphens/>
        <w:jc w:val="both"/>
      </w:pPr>
    </w:p>
    <w:p w:rsidR="003F4757" w:rsidRDefault="003F4757" w:rsidP="001F5294">
      <w:pPr>
        <w:jc w:val="both"/>
      </w:pPr>
    </w:p>
    <w:p w:rsidR="003F4757" w:rsidRDefault="003F4757" w:rsidP="00C40A3F">
      <w:pPr>
        <w:pStyle w:val="Heading3"/>
        <w:ind w:hanging="1288"/>
      </w:pPr>
      <w:bookmarkStart w:id="400" w:name="_Toc367895669"/>
      <w:r>
        <w:t xml:space="preserve">Performance </w:t>
      </w:r>
      <w:r w:rsidRPr="00FE38C4">
        <w:t>Aspects</w:t>
      </w:r>
      <w:bookmarkEnd w:id="400"/>
    </w:p>
    <w:p w:rsidR="003F4757" w:rsidRPr="00FC7415" w:rsidRDefault="003F4757" w:rsidP="00FC7415">
      <w:pPr>
        <w:rPr>
          <w:b/>
          <w:u w:val="single"/>
        </w:rPr>
      </w:pPr>
      <w:r w:rsidRPr="00FC7415">
        <w:rPr>
          <w:b/>
          <w:u w:val="single"/>
        </w:rPr>
        <w:t>Range/Coverage Aspects</w:t>
      </w:r>
    </w:p>
    <w:p w:rsidR="003F4757" w:rsidRPr="00000654" w:rsidRDefault="003F4757" w:rsidP="001D6BC2">
      <w:r w:rsidRPr="00000654">
        <w:t>Nominal ranges of stations over seawater paths should be published at stated field strength</w:t>
      </w:r>
      <w:r>
        <w:t>s</w:t>
      </w:r>
      <w:r w:rsidRPr="00000654">
        <w:t xml:space="preserve"> (for example 50, 75 or 100 µV/m) (</w:t>
      </w:r>
      <w:r w:rsidRPr="00976117">
        <w:rPr>
          <w:highlight w:val="yellow"/>
          <w:rPrChange w:id="401" w:author="Hoppe " w:date="2014-07-16T09:40:00Z">
            <w:rPr/>
          </w:rPrChange>
        </w:rPr>
        <w:t>Ref. 5</w:t>
      </w:r>
      <w:r w:rsidRPr="00000654">
        <w:t>). Published coverage diagrams are normally based on software modelling predictions and should be verified by measurements. The modelling process can be quite complex and difficult, especially over mixed land/sea paths. Advice</w:t>
      </w:r>
      <w:r>
        <w:t xml:space="preserve"> </w:t>
      </w:r>
      <w:r w:rsidRPr="00000654">
        <w:t>regarding modelling can be sought through IALA. In predicting coverage, each service</w:t>
      </w:r>
      <w:r>
        <w:t xml:space="preserve"> </w:t>
      </w:r>
      <w:r w:rsidRPr="00000654">
        <w:t xml:space="preserve">provider should establish the required field strength </w:t>
      </w:r>
      <w:r>
        <w:t xml:space="preserve">considering </w:t>
      </w:r>
      <w:r w:rsidRPr="00000654">
        <w:t>following</w:t>
      </w:r>
      <w:r>
        <w:t xml:space="preserve"> </w:t>
      </w:r>
      <w:r w:rsidRPr="00000654">
        <w:t xml:space="preserve">factors: </w:t>
      </w:r>
    </w:p>
    <w:p w:rsidR="003F4757" w:rsidRPr="00FC7415" w:rsidRDefault="003F4757" w:rsidP="000252D7">
      <w:pPr>
        <w:pStyle w:val="ListParagraph"/>
        <w:numPr>
          <w:ilvl w:val="0"/>
          <w:numId w:val="2"/>
        </w:numPr>
        <w:spacing w:beforeLines="60" w:before="144" w:afterLines="60" w:after="144"/>
        <w:ind w:left="284" w:hanging="284"/>
        <w:jc w:val="both"/>
      </w:pPr>
      <w:r w:rsidRPr="00FC7415">
        <w:rPr>
          <w:rFonts w:ascii="Times New Roman" w:hAnsi="Times New Roman"/>
          <w:sz w:val="20"/>
        </w:rPr>
        <w:t>Radiated power,</w:t>
      </w:r>
    </w:p>
    <w:p w:rsidR="00392D86" w:rsidRDefault="003F4757" w:rsidP="00441C31">
      <w:pPr>
        <w:pStyle w:val="ListParagraph"/>
        <w:numPr>
          <w:ilvl w:val="0"/>
          <w:numId w:val="2"/>
        </w:numPr>
        <w:spacing w:beforeLines="60" w:before="144" w:afterLines="60" w:after="144"/>
        <w:ind w:left="284" w:hanging="284"/>
        <w:jc w:val="both"/>
      </w:pPr>
      <w:r w:rsidRPr="00FC7415">
        <w:rPr>
          <w:rFonts w:ascii="Times New Roman" w:hAnsi="Times New Roman"/>
          <w:sz w:val="20"/>
        </w:rPr>
        <w:t>Antenna system configuration, including horizon</w:t>
      </w:r>
      <w:r>
        <w:rPr>
          <w:rFonts w:ascii="Times New Roman" w:hAnsi="Times New Roman"/>
          <w:sz w:val="20"/>
        </w:rPr>
        <w:t>tal and vertical polar diagrams,</w:t>
      </w:r>
      <w:r w:rsidRPr="00FC7415">
        <w:rPr>
          <w:rFonts w:ascii="Times New Roman" w:hAnsi="Times New Roman"/>
          <w:sz w:val="20"/>
        </w:rPr>
        <w:t xml:space="preserve"> </w:t>
      </w:r>
    </w:p>
    <w:p w:rsidR="00392D86" w:rsidRDefault="003F4757">
      <w:pPr>
        <w:pStyle w:val="ListParagraph"/>
        <w:numPr>
          <w:ilvl w:val="0"/>
          <w:numId w:val="2"/>
        </w:numPr>
        <w:spacing w:beforeLines="60" w:before="144" w:afterLines="60" w:after="144"/>
        <w:ind w:left="284" w:hanging="284"/>
        <w:jc w:val="both"/>
      </w:pPr>
      <w:r w:rsidRPr="00FC7415">
        <w:rPr>
          <w:rFonts w:ascii="Times New Roman" w:hAnsi="Times New Roman"/>
          <w:sz w:val="20"/>
        </w:rPr>
        <w:t>Antenna efficiency (η)</w:t>
      </w:r>
      <w:r>
        <w:rPr>
          <w:rFonts w:ascii="Times New Roman" w:hAnsi="Times New Roman"/>
          <w:sz w:val="20"/>
        </w:rPr>
        <w:t>,</w:t>
      </w:r>
      <w:r w:rsidRPr="00FC7415">
        <w:rPr>
          <w:rFonts w:ascii="Times New Roman" w:hAnsi="Times New Roman"/>
          <w:sz w:val="20"/>
        </w:rPr>
        <w:t xml:space="preserve"> </w:t>
      </w:r>
    </w:p>
    <w:p w:rsidR="00392D86" w:rsidRDefault="003F4757">
      <w:pPr>
        <w:pStyle w:val="ListParagraph"/>
        <w:numPr>
          <w:ilvl w:val="0"/>
          <w:numId w:val="2"/>
        </w:numPr>
        <w:spacing w:beforeLines="60" w:before="144" w:afterLines="60" w:after="144"/>
        <w:ind w:left="284" w:hanging="284"/>
        <w:jc w:val="both"/>
      </w:pPr>
      <w:r w:rsidRPr="00FC7415">
        <w:rPr>
          <w:rFonts w:ascii="Times New Roman" w:hAnsi="Times New Roman"/>
          <w:sz w:val="20"/>
        </w:rPr>
        <w:t xml:space="preserve">Ground wave propagation curves for frequencies between </w:t>
      </w:r>
      <w:proofErr w:type="gramStart"/>
      <w:r w:rsidRPr="00FC7415">
        <w:rPr>
          <w:rFonts w:ascii="Times New Roman" w:hAnsi="Times New Roman"/>
          <w:sz w:val="20"/>
        </w:rPr>
        <w:t>10kHz and 30MHz</w:t>
      </w:r>
      <w:proofErr w:type="gramEnd"/>
      <w:ins w:id="402" w:author="alang" w:date="2014-09-22T12:00:00Z">
        <w:r w:rsidR="003D5194">
          <w:rPr>
            <w:rFonts w:ascii="Times New Roman" w:hAnsi="Times New Roman"/>
            <w:sz w:val="20"/>
          </w:rPr>
          <w:t xml:space="preserve"> as </w:t>
        </w:r>
        <w:r w:rsidR="003D5194" w:rsidRPr="00FC7415">
          <w:rPr>
            <w:rFonts w:ascii="Times New Roman" w:hAnsi="Times New Roman"/>
            <w:sz w:val="20"/>
          </w:rPr>
          <w:t>applicable at 300 kHz</w:t>
        </w:r>
      </w:ins>
      <w:del w:id="403" w:author="alang" w:date="2014-09-22T12:00:00Z">
        <w:r w:rsidRPr="00FC7415" w:rsidDel="003D5194">
          <w:rPr>
            <w:rFonts w:ascii="Times New Roman" w:hAnsi="Times New Roman"/>
            <w:sz w:val="20"/>
          </w:rPr>
          <w:delText>”</w:delText>
        </w:r>
      </w:del>
      <w:r w:rsidRPr="00FC7415">
        <w:rPr>
          <w:rFonts w:ascii="Times New Roman" w:hAnsi="Times New Roman"/>
          <w:sz w:val="20"/>
        </w:rPr>
        <w:t xml:space="preserve"> as given in </w:t>
      </w:r>
      <w:del w:id="404" w:author="alang" w:date="2014-09-22T12:00:00Z">
        <w:r w:rsidRPr="00FC7415" w:rsidDel="003D5194">
          <w:rPr>
            <w:rFonts w:ascii="Times New Roman" w:hAnsi="Times New Roman"/>
            <w:sz w:val="20"/>
          </w:rPr>
          <w:delText xml:space="preserve">the current  </w:delText>
        </w:r>
      </w:del>
      <w:r w:rsidRPr="00FC7415">
        <w:rPr>
          <w:rFonts w:ascii="Times New Roman" w:hAnsi="Times New Roman"/>
          <w:sz w:val="20"/>
        </w:rPr>
        <w:t>ITU-R P.368-7</w:t>
      </w:r>
      <w:del w:id="405" w:author="alang" w:date="2014-09-22T12:00:00Z">
        <w:r w:rsidRPr="00FC7415" w:rsidDel="003D5194">
          <w:rPr>
            <w:rFonts w:ascii="Times New Roman" w:hAnsi="Times New Roman"/>
            <w:sz w:val="20"/>
          </w:rPr>
          <w:delText xml:space="preserve"> applicable at 300 kHz</w:delText>
        </w:r>
      </w:del>
      <w:r>
        <w:rPr>
          <w:rFonts w:ascii="Times New Roman" w:hAnsi="Times New Roman"/>
          <w:sz w:val="20"/>
        </w:rPr>
        <w:t>,</w:t>
      </w:r>
      <w:r w:rsidRPr="00FC7415">
        <w:rPr>
          <w:rFonts w:ascii="Times New Roman" w:hAnsi="Times New Roman"/>
          <w:sz w:val="20"/>
        </w:rPr>
        <w:t xml:space="preserve"> (</w:t>
      </w:r>
      <w:commentRangeStart w:id="406"/>
      <w:r w:rsidRPr="009B7A82">
        <w:rPr>
          <w:rFonts w:ascii="Times New Roman" w:hAnsi="Times New Roman"/>
          <w:sz w:val="20"/>
          <w:highlight w:val="yellow"/>
        </w:rPr>
        <w:t>Refs. X</w:t>
      </w:r>
      <w:commentRangeEnd w:id="406"/>
      <w:r w:rsidR="003D5194">
        <w:rPr>
          <w:rStyle w:val="CommentReference"/>
          <w:rFonts w:ascii="Times New Roman" w:hAnsi="Times New Roman"/>
          <w:szCs w:val="20"/>
          <w:lang w:eastAsia="fi-FI"/>
        </w:rPr>
        <w:commentReference w:id="406"/>
      </w:r>
      <w:r w:rsidRPr="00FC7415">
        <w:rPr>
          <w:rFonts w:ascii="Times New Roman" w:hAnsi="Times New Roman"/>
          <w:sz w:val="20"/>
        </w:rPr>
        <w:t xml:space="preserve">) </w:t>
      </w:r>
    </w:p>
    <w:p w:rsidR="00392D86" w:rsidRDefault="003F4757">
      <w:pPr>
        <w:pStyle w:val="ListParagraph"/>
        <w:numPr>
          <w:ilvl w:val="0"/>
          <w:numId w:val="2"/>
        </w:numPr>
        <w:spacing w:beforeLines="60" w:before="144" w:afterLines="60" w:after="144"/>
        <w:ind w:left="284" w:hanging="284"/>
        <w:jc w:val="both"/>
      </w:pPr>
      <w:r w:rsidRPr="00FC7415">
        <w:rPr>
          <w:rFonts w:ascii="Times New Roman" w:hAnsi="Times New Roman"/>
          <w:sz w:val="20"/>
        </w:rPr>
        <w:t>Ground conductivity along the propagation path as provided in ITU-R P.832-2 “World atlas of ground conductivities”</w:t>
      </w:r>
      <w:ins w:id="407" w:author="alang" w:date="2014-09-22T12:03:00Z">
        <w:r w:rsidR="003D5194">
          <w:rPr>
            <w:rFonts w:ascii="Times New Roman" w:hAnsi="Times New Roman"/>
            <w:sz w:val="20"/>
          </w:rPr>
          <w:t xml:space="preserve"> (ref)</w:t>
        </w:r>
      </w:ins>
      <w:r>
        <w:rPr>
          <w:rFonts w:ascii="Times New Roman" w:hAnsi="Times New Roman"/>
          <w:sz w:val="20"/>
        </w:rPr>
        <w:t>,</w:t>
      </w:r>
    </w:p>
    <w:p w:rsidR="00392D86" w:rsidRDefault="003F4757">
      <w:pPr>
        <w:pStyle w:val="ListParagraph"/>
        <w:numPr>
          <w:ilvl w:val="0"/>
          <w:numId w:val="2"/>
        </w:numPr>
        <w:spacing w:beforeLines="60" w:before="144" w:afterLines="60" w:after="144"/>
        <w:ind w:left="284" w:hanging="284"/>
        <w:jc w:val="both"/>
      </w:pPr>
      <w:r w:rsidRPr="00FC7415">
        <w:rPr>
          <w:rFonts w:ascii="Times New Roman" w:hAnsi="Times New Roman"/>
          <w:sz w:val="20"/>
        </w:rPr>
        <w:t xml:space="preserve">Fading due to </w:t>
      </w:r>
      <w:proofErr w:type="spellStart"/>
      <w:r w:rsidRPr="00FC7415">
        <w:rPr>
          <w:rFonts w:ascii="Times New Roman" w:hAnsi="Times New Roman"/>
          <w:sz w:val="20"/>
        </w:rPr>
        <w:t>skywave</w:t>
      </w:r>
      <w:proofErr w:type="spellEnd"/>
      <w:r w:rsidRPr="00FC7415">
        <w:rPr>
          <w:rFonts w:ascii="Times New Roman" w:hAnsi="Times New Roman"/>
          <w:sz w:val="20"/>
        </w:rPr>
        <w:t xml:space="preserve"> propagation of the station</w:t>
      </w:r>
      <w:r w:rsidRPr="00CB5094">
        <w:rPr>
          <w:rFonts w:ascii="Times New Roman" w:hAnsi="Times New Roman"/>
          <w:sz w:val="20"/>
        </w:rPr>
        <w:t>’</w:t>
      </w:r>
      <w:r w:rsidRPr="00FC7415">
        <w:rPr>
          <w:rFonts w:ascii="Times New Roman" w:hAnsi="Times New Roman"/>
          <w:sz w:val="20"/>
        </w:rPr>
        <w:t>s signal</w:t>
      </w:r>
      <w:r>
        <w:rPr>
          <w:rFonts w:ascii="Times New Roman" w:hAnsi="Times New Roman"/>
          <w:sz w:val="20"/>
        </w:rPr>
        <w:t xml:space="preserve">: </w:t>
      </w:r>
      <w:r w:rsidRPr="00FC7415">
        <w:rPr>
          <w:rFonts w:ascii="Times New Roman" w:hAnsi="Times New Roman"/>
          <w:sz w:val="20"/>
        </w:rPr>
        <w:t>At night the field strength at every point in the coverage should be not less than that specified at the nominal range for at least 95% of the time. Night-time field strengths may be calculated in accor</w:t>
      </w:r>
      <w:r>
        <w:rPr>
          <w:rFonts w:ascii="Times New Roman" w:hAnsi="Times New Roman"/>
          <w:sz w:val="20"/>
        </w:rPr>
        <w:t xml:space="preserve">dance with references </w:t>
      </w:r>
      <w:r w:rsidRPr="009B7A82">
        <w:rPr>
          <w:rFonts w:ascii="Times New Roman" w:hAnsi="Times New Roman"/>
          <w:sz w:val="20"/>
          <w:highlight w:val="yellow"/>
        </w:rPr>
        <w:t>8, 9 &amp; 10,</w:t>
      </w:r>
      <w:r w:rsidRPr="00FC7415">
        <w:rPr>
          <w:rFonts w:ascii="Times New Roman" w:hAnsi="Times New Roman"/>
          <w:sz w:val="20"/>
        </w:rPr>
        <w:t xml:space="preserve">  </w:t>
      </w:r>
    </w:p>
    <w:p w:rsidR="00392D86" w:rsidRDefault="003F4757">
      <w:pPr>
        <w:pStyle w:val="ListParagraph"/>
        <w:numPr>
          <w:ilvl w:val="0"/>
          <w:numId w:val="2"/>
        </w:numPr>
        <w:spacing w:beforeLines="60" w:before="144" w:afterLines="60" w:after="144"/>
        <w:ind w:left="284" w:hanging="284"/>
        <w:jc w:val="both"/>
      </w:pPr>
      <w:r w:rsidRPr="00FC7415">
        <w:rPr>
          <w:rFonts w:ascii="Times New Roman" w:hAnsi="Times New Roman"/>
          <w:sz w:val="20"/>
        </w:rPr>
        <w:t>Atmospheric noise</w:t>
      </w:r>
      <w:r>
        <w:rPr>
          <w:rFonts w:ascii="Times New Roman" w:hAnsi="Times New Roman"/>
          <w:sz w:val="20"/>
        </w:rPr>
        <w:t xml:space="preserve">: </w:t>
      </w:r>
      <w:r w:rsidRPr="00FC7415">
        <w:rPr>
          <w:rFonts w:ascii="Times New Roman" w:hAnsi="Times New Roman"/>
          <w:sz w:val="20"/>
        </w:rPr>
        <w:t>Assumed levels of atmospheric noise should be in accordance with current ITU-R data and practice applicable at 300 kHz. It is recommended that the noise level be that which is not exceeded more than 95% of the time on average throughout the year (</w:t>
      </w:r>
      <w:r w:rsidRPr="009B7A82">
        <w:rPr>
          <w:rFonts w:ascii="Times New Roman" w:hAnsi="Times New Roman"/>
          <w:sz w:val="20"/>
          <w:highlight w:val="yellow"/>
        </w:rPr>
        <w:t>Refs. 11 &amp; 12</w:t>
      </w:r>
      <w:r w:rsidRPr="00FC7415">
        <w:rPr>
          <w:rFonts w:ascii="Times New Roman" w:hAnsi="Times New Roman"/>
          <w:sz w:val="20"/>
        </w:rPr>
        <w:t>).</w:t>
      </w:r>
    </w:p>
    <w:p w:rsidR="003F4757" w:rsidRPr="00FC7415" w:rsidRDefault="006177BE" w:rsidP="00553DBC">
      <w:pPr>
        <w:rPr>
          <w:b/>
          <w:u w:val="single"/>
        </w:rPr>
      </w:pPr>
      <w:r>
        <w:rPr>
          <w:b/>
          <w:u w:val="single"/>
        </w:rPr>
        <w:t>Signal Monitoring</w:t>
      </w:r>
    </w:p>
    <w:p w:rsidR="003F4757" w:rsidRDefault="006177BE" w:rsidP="00354E5D">
      <w:pPr>
        <w:jc w:val="both"/>
      </w:pPr>
      <w:r>
        <w:t xml:space="preserve">Signal </w:t>
      </w:r>
      <w:r w:rsidR="003F4757">
        <w:t xml:space="preserve">monitoring of the MF Transmission Service serves </w:t>
      </w:r>
      <w:del w:id="408" w:author="alang" w:date="2014-09-22T12:03:00Z">
        <w:r w:rsidR="003F4757" w:rsidDel="003D5194">
          <w:delText>the proof</w:delText>
        </w:r>
      </w:del>
      <w:ins w:id="409" w:author="alang" w:date="2014-09-22T12:03:00Z">
        <w:r w:rsidR="003D5194">
          <w:t>to prove</w:t>
        </w:r>
      </w:ins>
      <w:r w:rsidR="003F4757">
        <w:t xml:space="preserve"> that the functionalities of the transmission service have been fulfilled. A successful provision of DGNSS augmentation signals via MF radio channel is basic condition for the applicability of DGNSS service. The </w:t>
      </w:r>
      <w:r>
        <w:t xml:space="preserve">signal </w:t>
      </w:r>
      <w:r w:rsidR="003F4757">
        <w:t>monitoring of MF transmission service can be done considering following performance parameters of received MF signals:</w:t>
      </w:r>
    </w:p>
    <w:p w:rsidR="003F4757" w:rsidRDefault="003F4757" w:rsidP="000252D7">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strength</w:t>
      </w:r>
      <w:r w:rsidR="006177BE">
        <w:rPr>
          <w:rFonts w:ascii="Times New Roman" w:hAnsi="Times New Roman"/>
          <w:sz w:val="20"/>
        </w:rPr>
        <w:t xml:space="preserve"> (SS)</w:t>
      </w:r>
      <w:r>
        <w:rPr>
          <w:rFonts w:ascii="Times New Roman" w:hAnsi="Times New Roman"/>
          <w:sz w:val="20"/>
        </w:rPr>
        <w:t>,</w:t>
      </w:r>
    </w:p>
    <w:p w:rsidR="00392D86" w:rsidRDefault="003F4757" w:rsidP="00441C31">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to noise ratio</w:t>
      </w:r>
      <w:r w:rsidR="006177BE">
        <w:rPr>
          <w:rFonts w:ascii="Times New Roman" w:hAnsi="Times New Roman"/>
          <w:sz w:val="20"/>
        </w:rPr>
        <w:t xml:space="preserve"> (SNR)</w:t>
      </w:r>
      <w:r>
        <w:rPr>
          <w:rFonts w:ascii="Times New Roman" w:hAnsi="Times New Roman"/>
          <w:sz w:val="20"/>
        </w:rPr>
        <w:t>,</w:t>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RTCM message throughput (WER), and</w:t>
      </w:r>
    </w:p>
    <w:p w:rsidR="00EF42D3" w:rsidRDefault="003F4757">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Temporal validity of message content.</w:t>
      </w:r>
    </w:p>
    <w:p w:rsidR="003F4757" w:rsidRPr="00EC52D4" w:rsidRDefault="003F4757" w:rsidP="00354E5D">
      <w:pPr>
        <w:spacing w:after="120"/>
        <w:rPr>
          <w:lang w:val="en-US"/>
        </w:rPr>
      </w:pPr>
      <w:r>
        <w:rPr>
          <w:lang w:val="en-US"/>
        </w:rPr>
        <w:t>The results of MF signal monitoring can induce alerts to service providers and may cause a switch to standby equipment of the MF Transmission Service.</w:t>
      </w:r>
    </w:p>
    <w:p w:rsidR="003F4757" w:rsidRDefault="003F4757" w:rsidP="00651FD7">
      <w:pPr>
        <w:rPr>
          <w:b/>
          <w:u w:val="single"/>
        </w:rPr>
      </w:pPr>
      <w:r w:rsidRPr="00553DBC">
        <w:rPr>
          <w:b/>
          <w:u w:val="single"/>
        </w:rPr>
        <w:t>Availability Aspects</w:t>
      </w:r>
    </w:p>
    <w:p w:rsidR="003F4757" w:rsidRDefault="003F4757" w:rsidP="00651FD7">
      <w:pPr>
        <w:jc w:val="both"/>
      </w:pPr>
      <w:r>
        <w:t xml:space="preserve">The availability of MF transmission services contributes to the availability of the DGNSS service which is based on the integrated use of GNSS augmentation service and MF transmission service. User’s access on the DGNSS signal as carrier of correction and integrity data is a precondition of DGNSS service usability. In line with definitions in IMO </w:t>
      </w:r>
      <w:proofErr w:type="gramStart"/>
      <w:r>
        <w:t>A.915(</w:t>
      </w:r>
      <w:proofErr w:type="gramEnd"/>
      <w:r>
        <w:t xml:space="preserve">22) DGNSS signal availability is given, if the radio reception of the DGNSS signal </w:t>
      </w:r>
      <w:r w:rsidRPr="004F2EA9">
        <w:rPr>
          <w:position w:val="-12"/>
        </w:rPr>
        <w:object w:dxaOrig="800" w:dyaOrig="320">
          <v:shape id="_x0000_i1028" type="#_x0000_t75" style="width:39.35pt;height:15.9pt" o:ole="">
            <v:imagedata r:id="rId25" o:title=""/>
          </v:shape>
          <o:OLEObject Type="Embed" ProgID="Equation.3" ShapeID="_x0000_i1028" DrawAspect="Content" ObjectID="_1472996596" r:id="rId26"/>
        </w:object>
      </w:r>
      <w:r>
        <w:t xml:space="preserve">is ensured in the specified coverage area (see chapter 2) and if the DGNSS signal is  provided according to its specification (see chapter 3.1.3 signal structure, data format and content). Following this definition the signal availability depends on the availability of both services </w:t>
      </w:r>
    </w:p>
    <w:p w:rsidR="003F4757" w:rsidRDefault="003F4757" w:rsidP="001F5294">
      <w:r>
        <w:tab/>
      </w:r>
      <w:r w:rsidRPr="00FC7415">
        <w:rPr>
          <w:position w:val="-16"/>
        </w:rPr>
        <w:object w:dxaOrig="4920" w:dyaOrig="400">
          <v:shape id="_x0000_i1029" type="#_x0000_t75" style="width:241.1pt;height:19.25pt" o:ole="">
            <v:imagedata r:id="rId27" o:title=""/>
          </v:shape>
          <o:OLEObject Type="Embed" ProgID="Equation.3" ShapeID="_x0000_i1029" DrawAspect="Content" ObjectID="_1472996597" r:id="rId28"/>
        </w:object>
      </w:r>
      <w:r>
        <w:t>,</w:t>
      </w:r>
    </w:p>
    <w:p w:rsidR="003F4757" w:rsidRDefault="003F4757" w:rsidP="001F5294">
      <w:commentRangeStart w:id="410"/>
      <w:proofErr w:type="gramStart"/>
      <w:r>
        <w:t>whereby</w:t>
      </w:r>
      <w:commentRangeEnd w:id="410"/>
      <w:proofErr w:type="gramEnd"/>
      <w:r w:rsidR="005D0973">
        <w:rPr>
          <w:rStyle w:val="CommentReference"/>
        </w:rPr>
        <w:commentReference w:id="410"/>
      </w:r>
    </w:p>
    <w:p w:rsidR="003F4757" w:rsidRDefault="003F4757" w:rsidP="001F5294">
      <w:r>
        <w:tab/>
      </w:r>
      <w:r w:rsidRPr="00651FD7">
        <w:rPr>
          <w:position w:val="-12"/>
        </w:rPr>
        <w:object w:dxaOrig="800" w:dyaOrig="320">
          <v:shape id="_x0000_i1030" type="#_x0000_t75" style="width:39.35pt;height:15.9pt" o:ole="">
            <v:imagedata r:id="rId29" o:title=""/>
          </v:shape>
          <o:OLEObject Type="Embed" ProgID="Equation.3" ShapeID="_x0000_i1030" DrawAspect="Content" ObjectID="_1472996598" r:id="rId30"/>
        </w:object>
      </w:r>
      <w:r>
        <w:tab/>
      </w:r>
      <w:r>
        <w:tab/>
      </w:r>
      <w:r>
        <w:tab/>
        <w:t>-</w:t>
      </w:r>
      <w:r>
        <w:tab/>
      </w:r>
      <w:proofErr w:type="gramStart"/>
      <w:r>
        <w:t>availability</w:t>
      </w:r>
      <w:proofErr w:type="gramEnd"/>
      <w:r>
        <w:t xml:space="preserve"> of MF transmission service,</w:t>
      </w:r>
    </w:p>
    <w:p w:rsidR="003F4757" w:rsidRDefault="003F4757" w:rsidP="001F5294">
      <w:r>
        <w:tab/>
      </w:r>
      <w:r w:rsidRPr="00651FD7">
        <w:rPr>
          <w:position w:val="-12"/>
        </w:rPr>
        <w:object w:dxaOrig="1140" w:dyaOrig="320">
          <v:shape id="_x0000_i1031" type="#_x0000_t75" style="width:56.1pt;height:15.9pt" o:ole="">
            <v:imagedata r:id="rId31" o:title=""/>
          </v:shape>
          <o:OLEObject Type="Embed" ProgID="Equation.3" ShapeID="_x0000_i1031" DrawAspect="Content" ObjectID="_1472996599" r:id="rId32"/>
        </w:object>
      </w:r>
      <w:r>
        <w:tab/>
      </w:r>
      <w:r>
        <w:tab/>
        <w:t>-</w:t>
      </w:r>
      <w:r>
        <w:tab/>
      </w:r>
      <w:proofErr w:type="gramStart"/>
      <w:r>
        <w:t>availability</w:t>
      </w:r>
      <w:proofErr w:type="gramEnd"/>
      <w:r>
        <w:t xml:space="preserve"> of component composing the DGNSS message content,</w:t>
      </w:r>
    </w:p>
    <w:p w:rsidR="003F4757" w:rsidRDefault="003F4757" w:rsidP="001F5294">
      <w:r>
        <w:tab/>
      </w:r>
      <w:r w:rsidRPr="00651FD7">
        <w:rPr>
          <w:position w:val="-12"/>
        </w:rPr>
        <w:object w:dxaOrig="1120" w:dyaOrig="320">
          <v:shape id="_x0000_i1032" type="#_x0000_t75" style="width:54.4pt;height:15.9pt" o:ole="">
            <v:imagedata r:id="rId33" o:title=""/>
          </v:shape>
          <o:OLEObject Type="Embed" ProgID="Equation.3" ShapeID="_x0000_i1032" DrawAspect="Content" ObjectID="_1472996600" r:id="rId34"/>
        </w:object>
      </w:r>
      <w:r>
        <w:tab/>
      </w:r>
      <w:r>
        <w:tab/>
        <w:t xml:space="preserve">- </w:t>
      </w:r>
      <w:r>
        <w:tab/>
      </w:r>
      <w:proofErr w:type="gramStart"/>
      <w:r>
        <w:t>availability</w:t>
      </w:r>
      <w:proofErr w:type="gramEnd"/>
      <w:r>
        <w:t xml:space="preserve"> of subsystem realising GNSS data acquisition and processing as well as </w:t>
      </w:r>
      <w:r>
        <w:tab/>
      </w:r>
      <w:r>
        <w:tab/>
      </w:r>
      <w:r>
        <w:tab/>
      </w:r>
      <w:r>
        <w:tab/>
      </w:r>
      <w:r>
        <w:tab/>
      </w:r>
      <w:r>
        <w:tab/>
      </w:r>
      <w:r>
        <w:tab/>
      </w:r>
      <w:r>
        <w:tab/>
        <w:t>DGNSS data generation.</w:t>
      </w:r>
    </w:p>
    <w:p w:rsidR="003F4757" w:rsidRDefault="003F4757" w:rsidP="00651FD7">
      <w:pPr>
        <w:jc w:val="both"/>
      </w:pPr>
      <w:r>
        <w:t>The self-monitoring of the MF transmission services ensures the detection of failures, malfunctions and breakdowns during DGNSS signal generation and transmission.</w:t>
      </w:r>
    </w:p>
    <w:p w:rsidR="003F4757" w:rsidRDefault="003F4757" w:rsidP="00651FD7">
      <w:pPr>
        <w:jc w:val="both"/>
        <w:rPr>
          <w:b/>
          <w:u w:val="single"/>
        </w:rPr>
      </w:pPr>
    </w:p>
    <w:p w:rsidR="003F4757" w:rsidRDefault="003F4757" w:rsidP="00651FD7">
      <w:pPr>
        <w:rPr>
          <w:b/>
          <w:u w:val="single"/>
        </w:rPr>
      </w:pPr>
      <w:r>
        <w:rPr>
          <w:b/>
          <w:u w:val="single"/>
        </w:rPr>
        <w:t>Continuity</w:t>
      </w:r>
      <w:r w:rsidRPr="00553DBC">
        <w:rPr>
          <w:b/>
          <w:u w:val="single"/>
        </w:rPr>
        <w:t xml:space="preserve"> Aspects</w:t>
      </w:r>
    </w:p>
    <w:p w:rsidR="003F4757" w:rsidRDefault="003F4757" w:rsidP="00C7677B">
      <w:pPr>
        <w:jc w:val="both"/>
      </w:pPr>
      <w:r>
        <w:t>Continuity in the coverage area can be measured (1) at broadcast site(s), (2) by the use of far-field monitor(s), or a combination of both. Similar to the availability the continuity of the MF transmission services contributes to the continuity of the DGNSS service which is based on the integrated use of GNSS augmentation service and MF transmission service.</w:t>
      </w:r>
    </w:p>
    <w:p w:rsidR="003F4757" w:rsidRPr="00553DBC" w:rsidRDefault="003F4757" w:rsidP="001F5294">
      <w:pPr>
        <w:rPr>
          <w:b/>
          <w:u w:val="single"/>
        </w:rPr>
      </w:pPr>
    </w:p>
    <w:p w:rsidR="003F4757" w:rsidRDefault="003F4757" w:rsidP="00134C09">
      <w:pPr>
        <w:pStyle w:val="Heading2"/>
      </w:pPr>
      <w:bookmarkStart w:id="411" w:name="_Toc367895670"/>
      <w:r w:rsidRPr="00DE04B4">
        <w:t>Technical Implementation</w:t>
      </w:r>
      <w:bookmarkEnd w:id="411"/>
    </w:p>
    <w:p w:rsidR="003F4757" w:rsidRPr="00134C09" w:rsidRDefault="003F4757" w:rsidP="00134C09">
      <w:pPr>
        <w:jc w:val="both"/>
      </w:pPr>
      <w:r w:rsidRPr="00134C09">
        <w:t xml:space="preserve">This chapter provides recommendations how a radio beacon DGNSS site could be implemented based on the DGNSS augmentation- and the MF transmission service. The implementation for the DGNSS augmentation service can be performed following the classical approach with local reference and monitoring receiver or the network approach based on virtual reference stations. The realization of the MF transmission is following a straight forward design which is typically identical for both methods.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134C09">
        <w:t xml:space="preserve"> illustrates the implementation concept for a DGNSS service in the radio beacon band. </w:t>
      </w:r>
    </w:p>
    <w:p w:rsidR="003F4757" w:rsidRDefault="006969DE" w:rsidP="00B35FAE">
      <w:pPr>
        <w:jc w:val="center"/>
        <w:rPr>
          <w:b/>
          <w:u w:val="single"/>
        </w:rPr>
      </w:pPr>
      <w:r>
        <w:rPr>
          <w:b/>
          <w:noProof/>
          <w:lang w:val="en-IE" w:eastAsia="en-IE"/>
        </w:rPr>
        <w:drawing>
          <wp:inline distT="0" distB="0" distL="0" distR="0" wp14:anchorId="06634549" wp14:editId="2965AABB">
            <wp:extent cx="4476750" cy="3362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76750" cy="3362325"/>
                    </a:xfrm>
                    <a:prstGeom prst="rect">
                      <a:avLst/>
                    </a:prstGeom>
                    <a:noFill/>
                    <a:ln>
                      <a:noFill/>
                    </a:ln>
                  </pic:spPr>
                </pic:pic>
              </a:graphicData>
            </a:graphic>
          </wp:inline>
        </w:drawing>
      </w:r>
    </w:p>
    <w:p w:rsidR="003F4757" w:rsidRPr="00B35FAE" w:rsidRDefault="003F4757" w:rsidP="00134C09">
      <w:pPr>
        <w:jc w:val="center"/>
        <w:rPr>
          <w:b/>
        </w:rPr>
      </w:pPr>
      <w:bookmarkStart w:id="412" w:name="_Ref363199893"/>
      <w:r w:rsidRPr="00B35FAE">
        <w:rPr>
          <w:b/>
        </w:rPr>
        <w:t xml:space="preserve">Figure </w:t>
      </w:r>
      <w:r w:rsidR="00B552A9" w:rsidRPr="00B35FAE">
        <w:rPr>
          <w:b/>
        </w:rPr>
        <w:fldChar w:fldCharType="begin"/>
      </w:r>
      <w:r w:rsidRPr="00B35FAE">
        <w:rPr>
          <w:b/>
        </w:rPr>
        <w:instrText xml:space="preserve"> SEQ Figure \* ARABIC </w:instrText>
      </w:r>
      <w:r w:rsidR="00B552A9" w:rsidRPr="00B35FAE">
        <w:rPr>
          <w:b/>
        </w:rPr>
        <w:fldChar w:fldCharType="separate"/>
      </w:r>
      <w:r w:rsidR="00A83950">
        <w:rPr>
          <w:b/>
          <w:noProof/>
        </w:rPr>
        <w:t>5</w:t>
      </w:r>
      <w:r w:rsidR="00B552A9" w:rsidRPr="00B35FAE">
        <w:rPr>
          <w:b/>
        </w:rPr>
        <w:fldChar w:fldCharType="end"/>
      </w:r>
      <w:bookmarkEnd w:id="412"/>
      <w:r w:rsidRPr="00B35FAE">
        <w:rPr>
          <w:b/>
        </w:rPr>
        <w:tab/>
        <w:t xml:space="preserve">Implementation of a DGNSS service in the radio beacon band </w:t>
      </w:r>
    </w:p>
    <w:p w:rsidR="003F4757" w:rsidRDefault="003F4757" w:rsidP="00603AF4">
      <w:pPr>
        <w:rPr>
          <w:b/>
          <w:u w:val="single"/>
        </w:rPr>
      </w:pPr>
    </w:p>
    <w:p w:rsidR="003F4757" w:rsidRDefault="003F4757" w:rsidP="004F2EA9">
      <w:pPr>
        <w:jc w:val="both"/>
      </w:pPr>
      <w:r>
        <w:lastRenderedPageBreak/>
        <w:t xml:space="preserve">The functional details of the components of a </w:t>
      </w:r>
      <w:r w:rsidRPr="00134C09">
        <w:t xml:space="preserve">DGNSS </w:t>
      </w:r>
      <w:r>
        <w:t xml:space="preserve">augmentation service are already described in chapter 3.1 and 3.2. The following sections are mainly focused on technical system components, which are required to establish a maritime DGNSS service in the MF radio beacon band. </w:t>
      </w:r>
    </w:p>
    <w:p w:rsidR="003F4757" w:rsidRPr="00C7677B" w:rsidRDefault="003F4757" w:rsidP="00C40A3F">
      <w:pPr>
        <w:pStyle w:val="Heading3"/>
        <w:ind w:hanging="1288"/>
        <w:rPr>
          <w:szCs w:val="24"/>
        </w:rPr>
      </w:pPr>
      <w:bookmarkStart w:id="413" w:name="_Toc367895671"/>
      <w:r w:rsidRPr="00C7677B">
        <w:rPr>
          <w:szCs w:val="24"/>
        </w:rPr>
        <w:t>Components of the classic approach</w:t>
      </w:r>
      <w:bookmarkEnd w:id="413"/>
    </w:p>
    <w:p w:rsidR="003F4757" w:rsidRDefault="003F4757" w:rsidP="00422702">
      <w:r>
        <w:t xml:space="preserve">An implementation of the DGNSS augmentation service based on local reference and integrity receiver </w:t>
      </w:r>
      <w:r w:rsidRPr="00C7677B">
        <w:t xml:space="preserve">should </w:t>
      </w:r>
      <w:r>
        <w:t xml:space="preserve">provide at least </w:t>
      </w:r>
      <w:r w:rsidRPr="00C7677B">
        <w:t xml:space="preserve">the following </w:t>
      </w:r>
      <w:r>
        <w:t>system elements</w:t>
      </w:r>
      <w:r w:rsidRPr="00C7677B">
        <w:t>:</w:t>
      </w:r>
    </w:p>
    <w:p w:rsidR="003F4755" w:rsidRDefault="003F4757" w:rsidP="000B02B6">
      <w:pPr>
        <w:numPr>
          <w:ilvl w:val="0"/>
          <w:numId w:val="5"/>
        </w:numPr>
        <w:ind w:left="568"/>
        <w:jc w:val="both"/>
      </w:pPr>
      <w:r w:rsidRPr="00C7677B">
        <w:rPr>
          <w:b/>
          <w:u w:val="single"/>
        </w:rPr>
        <w:t xml:space="preserve">Reference Station: </w:t>
      </w:r>
      <w:r>
        <w:t>Within the classic approach t</w:t>
      </w:r>
      <w:r w:rsidRPr="00743B3E">
        <w:t xml:space="preserve">he </w:t>
      </w:r>
      <w:r>
        <w:t>r</w:t>
      </w:r>
      <w:r w:rsidRPr="00743B3E">
        <w:t xml:space="preserve">eference </w:t>
      </w:r>
      <w:r>
        <w:t>s</w:t>
      </w:r>
      <w:r w:rsidRPr="00743B3E">
        <w:t xml:space="preserve">tation </w:t>
      </w:r>
      <w:r>
        <w:t xml:space="preserve">consist of </w:t>
      </w:r>
      <w:r w:rsidRPr="00743B3E">
        <w:t xml:space="preserve">a </w:t>
      </w:r>
      <w:ins w:id="414" w:author="alang" w:date="2014-09-22T12:07:00Z">
        <w:r w:rsidR="00CD235A">
          <w:t xml:space="preserve">minimum of a single </w:t>
        </w:r>
      </w:ins>
      <w:r w:rsidRPr="00743B3E">
        <w:t xml:space="preserve">GNSS reference </w:t>
      </w:r>
      <w:r w:rsidRPr="00C7677B">
        <w:t>receiver and a MSK modulator</w:t>
      </w:r>
      <w:del w:id="415" w:author="alang" w:date="2014-09-22T12:07:00Z">
        <w:r w:rsidDel="00CD235A">
          <w:delText xml:space="preserve"> in minimum</w:delText>
        </w:r>
      </w:del>
      <w:r>
        <w:t>. Furthermore the GNSS data processing is usually part of the reference station.</w:t>
      </w:r>
      <w:r w:rsidRPr="00743B3E">
        <w:t xml:space="preserve">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C7677B">
        <w:t xml:space="preserve"> the MSK modulator and GNSS data processing is considered as part of the reference station. To </w:t>
      </w:r>
      <w:r>
        <w:t>fulfil</w:t>
      </w:r>
      <w:r w:rsidRPr="00C7677B">
        <w:t xml:space="preserve"> the </w:t>
      </w:r>
      <w:r>
        <w:t xml:space="preserve">availability </w:t>
      </w:r>
      <w:r w:rsidRPr="00C7677B">
        <w:t xml:space="preserve">requirements </w:t>
      </w:r>
      <w:r>
        <w:t xml:space="preserve">it is recommended to </w:t>
      </w:r>
      <w:del w:id="416" w:author="alang" w:date="2014-09-22T12:08:00Z">
        <w:r w:rsidDel="00CD235A">
          <w:delText xml:space="preserve">use </w:delText>
        </w:r>
      </w:del>
      <w:ins w:id="417" w:author="alang" w:date="2014-09-22T12:08:00Z">
        <w:r w:rsidR="00CD235A">
          <w:t xml:space="preserve">provide </w:t>
        </w:r>
      </w:ins>
      <w:r>
        <w:t xml:space="preserve">a backup reference station for redundancy. </w:t>
      </w:r>
    </w:p>
    <w:p w:rsidR="003F4755" w:rsidRDefault="003F4757" w:rsidP="000B02B6">
      <w:pPr>
        <w:numPr>
          <w:ilvl w:val="0"/>
          <w:numId w:val="5"/>
        </w:numPr>
        <w:spacing w:after="120"/>
        <w:ind w:left="567"/>
        <w:jc w:val="both"/>
      </w:pPr>
      <w:r w:rsidRPr="00C7677B">
        <w:rPr>
          <w:b/>
          <w:u w:val="single"/>
        </w:rPr>
        <w:t xml:space="preserve">Integrity Monitor: </w:t>
      </w:r>
      <w:r w:rsidRPr="00743B3E">
        <w:t xml:space="preserve">The </w:t>
      </w:r>
      <w:r>
        <w:t xml:space="preserve">Integrity monitor </w:t>
      </w:r>
      <w:r w:rsidRPr="00743B3E">
        <w:t xml:space="preserve">uses </w:t>
      </w:r>
      <w:r w:rsidRPr="00C7677B">
        <w:t xml:space="preserve">a </w:t>
      </w:r>
      <w:ins w:id="418" w:author="alang" w:date="2014-09-22T12:08:00Z">
        <w:r w:rsidR="00CD235A">
          <w:t xml:space="preserve">minimum of a single </w:t>
        </w:r>
      </w:ins>
      <w:r>
        <w:t>MF receiver/</w:t>
      </w:r>
      <w:r w:rsidRPr="00C7677B">
        <w:t xml:space="preserve">MSK </w:t>
      </w:r>
      <w:r>
        <w:t>de</w:t>
      </w:r>
      <w:r w:rsidRPr="00C7677B">
        <w:t>modulator</w:t>
      </w:r>
      <w:r>
        <w:t xml:space="preserve"> and a </w:t>
      </w:r>
      <w:ins w:id="419" w:author="alang" w:date="2014-09-22T12:08:00Z">
        <w:r w:rsidR="00CD235A">
          <w:t xml:space="preserve">single </w:t>
        </w:r>
      </w:ins>
      <w:r w:rsidRPr="00743B3E">
        <w:t>GNSS</w:t>
      </w:r>
      <w:r>
        <w:t xml:space="preserve">/DGNSS </w:t>
      </w:r>
      <w:r w:rsidRPr="00743B3E">
        <w:t xml:space="preserve">reference </w:t>
      </w:r>
      <w:r w:rsidRPr="00C7677B">
        <w:t>receiver</w:t>
      </w:r>
      <w:r>
        <w:t xml:space="preserve"> </w:t>
      </w:r>
      <w:del w:id="420" w:author="alang" w:date="2014-09-22T12:08:00Z">
        <w:r w:rsidDel="00CD235A">
          <w:delText xml:space="preserve">in minimum </w:delText>
        </w:r>
      </w:del>
      <w:r w:rsidRPr="00C7677B">
        <w:t xml:space="preserve">to </w:t>
      </w:r>
      <w:r>
        <w:t>receive and assess the transmitted DGNSS corrections</w:t>
      </w:r>
      <w:r w:rsidRPr="00743B3E">
        <w:t xml:space="preserve">.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rsidRPr="00743B3E">
        <w:t xml:space="preserve"> the </w:t>
      </w:r>
      <w:r>
        <w:t xml:space="preserve">MF receiver and </w:t>
      </w:r>
      <w:r w:rsidRPr="00743B3E">
        <w:t xml:space="preserve">MSK </w:t>
      </w:r>
      <w:r>
        <w:t>de</w:t>
      </w:r>
      <w:r w:rsidRPr="00743B3E">
        <w:t xml:space="preserve">modulator is considered as part of the </w:t>
      </w:r>
      <w:r>
        <w:t>integrity monitor. To fulfil</w:t>
      </w:r>
      <w:r w:rsidRPr="00C7677B">
        <w:t xml:space="preserve"> the </w:t>
      </w:r>
      <w:r>
        <w:t xml:space="preserve">availability </w:t>
      </w:r>
      <w:r w:rsidRPr="00C7677B">
        <w:t xml:space="preserve">requirements </w:t>
      </w:r>
      <w:r>
        <w:t xml:space="preserve">it is recommended to </w:t>
      </w:r>
      <w:del w:id="421" w:author="alang" w:date="2014-09-22T12:08:00Z">
        <w:r w:rsidDel="00CD235A">
          <w:delText xml:space="preserve">use </w:delText>
        </w:r>
      </w:del>
      <w:ins w:id="422" w:author="alang" w:date="2014-09-22T12:08:00Z">
        <w:r w:rsidR="00CD235A">
          <w:t xml:space="preserve">provide </w:t>
        </w:r>
      </w:ins>
      <w:r>
        <w:t>a backup integrity monitor for redundancy.  Typically the integrity monitoring on the DGNSS position domain is performed as post-broadcast integrity</w:t>
      </w:r>
      <w:ins w:id="423" w:author="alang" w:date="2014-09-22T12:10:00Z">
        <w:r w:rsidR="00CD235A">
          <w:t>,</w:t>
        </w:r>
      </w:ins>
      <w:r>
        <w:t xml:space="preserve"> where </w:t>
      </w:r>
      <w:del w:id="424" w:author="alang" w:date="2014-09-22T12:10:00Z">
        <w:r w:rsidDel="00CD235A">
          <w:delText>upon the</w:delText>
        </w:r>
      </w:del>
      <w:r>
        <w:t xml:space="preserve"> </w:t>
      </w:r>
      <w:r w:rsidRPr="004D31E7">
        <w:t>transmit</w:t>
      </w:r>
      <w:r>
        <w:t xml:space="preserve">ted </w:t>
      </w:r>
      <w:r w:rsidRPr="004D31E7">
        <w:t>G</w:t>
      </w:r>
      <w:r>
        <w:t>NSS</w:t>
      </w:r>
      <w:r w:rsidRPr="004D31E7">
        <w:t xml:space="preserve"> corrections</w:t>
      </w:r>
      <w:r>
        <w:t xml:space="preserve"> from a DGNSS site</w:t>
      </w:r>
      <w:r w:rsidRPr="004D31E7">
        <w:t xml:space="preserve"> </w:t>
      </w:r>
      <w:r>
        <w:t xml:space="preserve">are received with a local </w:t>
      </w:r>
      <w:r w:rsidRPr="004D31E7">
        <w:t xml:space="preserve">integrity monitor </w:t>
      </w:r>
      <w:r>
        <w:t>(LIM)</w:t>
      </w:r>
      <w:ins w:id="425" w:author="alang" w:date="2014-09-22T12:09:00Z">
        <w:r w:rsidR="00CD235A">
          <w:t xml:space="preserve">, however some equipment providers allow the use of pre-broadcast integrity monitoring where DGNSS data </w:t>
        </w:r>
      </w:ins>
      <w:ins w:id="426" w:author="alang" w:date="2014-09-22T12:10:00Z">
        <w:r w:rsidR="00CD235A">
          <w:t>checked before transmission</w:t>
        </w:r>
      </w:ins>
      <w:del w:id="427" w:author="alang" w:date="2014-09-22T12:09:00Z">
        <w:r w:rsidDel="00CD235A">
          <w:delText>.</w:delText>
        </w:r>
      </w:del>
    </w:p>
    <w:p w:rsidR="003F4755" w:rsidRDefault="003F4757" w:rsidP="000B02B6">
      <w:pPr>
        <w:numPr>
          <w:ilvl w:val="0"/>
          <w:numId w:val="5"/>
        </w:numPr>
        <w:ind w:left="567"/>
        <w:jc w:val="both"/>
      </w:pPr>
      <w:r w:rsidRPr="005A3EE0">
        <w:rPr>
          <w:b/>
          <w:u w:val="single"/>
        </w:rPr>
        <w:t xml:space="preserve">Communication: </w:t>
      </w:r>
      <w:r>
        <w:t>The reference and monitor receiver exchange information on the basis of the RTCM recommended standards for differential GPS reference station</w:t>
      </w:r>
      <w:del w:id="428" w:author="alang" w:date="2014-09-22T12:11:00Z">
        <w:r w:rsidDel="00CD235A">
          <w:delText xml:space="preserve"> </w:delText>
        </w:r>
      </w:del>
      <w:r>
        <w:t xml:space="preserve">s and </w:t>
      </w:r>
      <w:r w:rsidRPr="00AB25C7">
        <w:t>integrity monitors</w:t>
      </w:r>
      <w:ins w:id="429" w:author="alang" w:date="2014-09-22T12:11:00Z">
        <w:r w:rsidR="00CD235A">
          <w:t xml:space="preserve"> (RSIM ref)</w:t>
        </w:r>
      </w:ins>
      <w:r w:rsidRPr="003B10EF">
        <w:t xml:space="preserve">. It should be noted that the currently </w:t>
      </w:r>
      <w:del w:id="430" w:author="alang" w:date="2014-09-22T12:11:00Z">
        <w:r w:rsidRPr="003B10EF" w:rsidDel="00CD235A">
          <w:delText xml:space="preserve">used </w:delText>
        </w:r>
      </w:del>
      <w:r w:rsidRPr="003B10EF">
        <w:t>RSIM messages (version 1.2) only support the GPS component in the context of DGNSS integrity monitoring. With the introduction of RSIM version 1.3 it can be expected that integrity monitoring for full DGNSS range will be possible.</w:t>
      </w:r>
      <w:r>
        <w:t xml:space="preserve"> Typically a site PC is used for site control and data logging. External communication and remote control is typically performed using a TCP/IP router.  </w:t>
      </w:r>
    </w:p>
    <w:p w:rsidR="003F4757" w:rsidRPr="005A3EE0" w:rsidRDefault="003F4757" w:rsidP="003C46A5">
      <w:pPr>
        <w:pStyle w:val="Heading3"/>
        <w:ind w:hanging="1288"/>
        <w:rPr>
          <w:szCs w:val="24"/>
        </w:rPr>
      </w:pPr>
      <w:bookmarkStart w:id="431" w:name="_Toc367895672"/>
      <w:r w:rsidRPr="005A3EE0">
        <w:rPr>
          <w:szCs w:val="24"/>
        </w:rPr>
        <w:t>Components of the network approach</w:t>
      </w:r>
      <w:bookmarkEnd w:id="431"/>
    </w:p>
    <w:p w:rsidR="003F4757" w:rsidRPr="00612D94" w:rsidRDefault="003F4757" w:rsidP="004B49F1">
      <w:pPr>
        <w:jc w:val="both"/>
      </w:pPr>
      <w:r>
        <w:t xml:space="preserve">An implementation of the DGNSS augmentation service can be performed by a network </w:t>
      </w:r>
      <w:proofErr w:type="gramStart"/>
      <w:r>
        <w:t xml:space="preserve">approach </w:t>
      </w:r>
      <w:ins w:id="432" w:author="alang" w:date="2014-09-22T12:12:00Z">
        <w:r w:rsidR="00E34C0F">
          <w:t>,</w:t>
        </w:r>
        <w:proofErr w:type="gramEnd"/>
        <w:r w:rsidR="00E34C0F">
          <w:t xml:space="preserve"> </w:t>
        </w:r>
        <w:proofErr w:type="spellStart"/>
        <w:r w:rsidR="00E34C0F">
          <w:t>as</w:t>
        </w:r>
      </w:ins>
      <w:del w:id="433" w:author="alang" w:date="2014-09-22T12:12:00Z">
        <w:r w:rsidDel="00E34C0F">
          <w:delText xml:space="preserve">like </w:delText>
        </w:r>
      </w:del>
      <w:r>
        <w:t>shown</w:t>
      </w:r>
      <w:proofErr w:type="spellEnd"/>
      <w:r>
        <w:t xml:space="preserve">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t>. A</w:t>
      </w:r>
      <w:r w:rsidRPr="00DE04B4">
        <w:t xml:space="preserve"> network of GNSS sensor stations </w:t>
      </w:r>
      <w:r>
        <w:t xml:space="preserve">distributed </w:t>
      </w:r>
      <w:r w:rsidRPr="00DE04B4">
        <w:t xml:space="preserve">within </w:t>
      </w:r>
      <w:r>
        <w:t xml:space="preserve">a defined </w:t>
      </w:r>
      <w:r w:rsidRPr="00DE04B4">
        <w:t>area</w:t>
      </w:r>
      <w:r>
        <w:t xml:space="preserve"> is used for GNSS data acquisition.  The network approach </w:t>
      </w:r>
      <w:r w:rsidRPr="005A3EE0">
        <w:t xml:space="preserve">should </w:t>
      </w:r>
      <w:r>
        <w:t xml:space="preserve">provide at least </w:t>
      </w:r>
      <w:r w:rsidRPr="005A3EE0">
        <w:t xml:space="preserve">the following </w:t>
      </w:r>
      <w:r>
        <w:t>system elements</w:t>
      </w:r>
      <w:r w:rsidRPr="005A3EE0">
        <w:t>:</w:t>
      </w:r>
    </w:p>
    <w:p w:rsidR="003F4755" w:rsidRDefault="003F4757" w:rsidP="000B02B6">
      <w:pPr>
        <w:numPr>
          <w:ilvl w:val="0"/>
          <w:numId w:val="5"/>
        </w:numPr>
        <w:spacing w:after="120"/>
        <w:ind w:left="567"/>
        <w:jc w:val="both"/>
        <w:rPr>
          <w:b/>
        </w:rPr>
      </w:pPr>
      <w:r w:rsidRPr="00B35FAE">
        <w:rPr>
          <w:b/>
          <w:u w:val="single"/>
        </w:rPr>
        <w:t>Network of GNSS sensors:</w:t>
      </w:r>
      <w:r w:rsidRPr="00B35FAE">
        <w:rPr>
          <w:b/>
        </w:rPr>
        <w:t xml:space="preserve"> </w:t>
      </w:r>
      <w:r w:rsidRPr="00C03805">
        <w:t xml:space="preserve">A sufficient number of GNSS sensor sites </w:t>
      </w:r>
      <w:r>
        <w:t>are</w:t>
      </w:r>
      <w:r w:rsidRPr="00C03805">
        <w:t xml:space="preserve"> necessary to enable </w:t>
      </w:r>
      <w:r>
        <w:t xml:space="preserve">the provision of augmentation data (correction data and integrity information) in the aimed service area. For </w:t>
      </w:r>
      <w:del w:id="434" w:author="alang" w:date="2014-09-22T12:13:00Z">
        <w:r w:rsidDel="00E34C0F">
          <w:delText xml:space="preserve">a </w:delText>
        </w:r>
      </w:del>
      <w:ins w:id="435" w:author="alang" w:date="2014-09-22T12:13:00Z">
        <w:r w:rsidR="00E34C0F">
          <w:t xml:space="preserve">example, in </w:t>
        </w:r>
      </w:ins>
      <w:del w:id="436" w:author="alang" w:date="2014-09-22T12:13:00Z">
        <w:r w:rsidDel="00E34C0F">
          <w:delText>country like</w:delText>
        </w:r>
      </w:del>
      <w:r>
        <w:t xml:space="preserve"> Germany it was demonstrated that </w:t>
      </w:r>
      <w:r w:rsidRPr="001B227A">
        <w:t xml:space="preserve">a number of 10 to 15 GNSS sensor sites </w:t>
      </w:r>
      <w:r>
        <w:t xml:space="preserve">are </w:t>
      </w:r>
      <w:r w:rsidRPr="001B227A">
        <w:t>sufficient</w:t>
      </w:r>
      <w:r>
        <w:t xml:space="preserve"> </w:t>
      </w:r>
      <w:r w:rsidRPr="00B35FAE">
        <w:rPr>
          <w:highlight w:val="yellow"/>
        </w:rPr>
        <w:t>(ref. X)</w:t>
      </w:r>
      <w:r>
        <w:t>.</w:t>
      </w:r>
      <w:r w:rsidRPr="001B227A">
        <w:t xml:space="preserve"> The sensor stations transmit their measured GNSS raw data to a central server</w:t>
      </w:r>
      <w:ins w:id="437" w:author="alang" w:date="2014-09-22T12:13:00Z">
        <w:r w:rsidR="00E34C0F">
          <w:t xml:space="preserve"> for processing</w:t>
        </w:r>
      </w:ins>
      <w:r w:rsidRPr="001B227A">
        <w:t xml:space="preserve"> (GNSS data processing). </w:t>
      </w:r>
    </w:p>
    <w:p w:rsidR="003F4755" w:rsidRDefault="003F4757" w:rsidP="000B02B6">
      <w:pPr>
        <w:numPr>
          <w:ilvl w:val="0"/>
          <w:numId w:val="5"/>
        </w:numPr>
        <w:spacing w:after="120"/>
        <w:ind w:left="567"/>
        <w:jc w:val="both"/>
      </w:pPr>
      <w:r w:rsidRPr="004B49F1">
        <w:rPr>
          <w:b/>
          <w:u w:val="single"/>
        </w:rPr>
        <w:t>GNSS data processing at the VRS server:</w:t>
      </w:r>
      <w:r w:rsidRPr="001B227A">
        <w:rPr>
          <w:b/>
        </w:rPr>
        <w:t xml:space="preserve"> </w:t>
      </w:r>
      <w:commentRangeStart w:id="438"/>
      <w:r w:rsidRPr="001B227A">
        <w:t xml:space="preserve">Based on the received raw data streams, the </w:t>
      </w:r>
      <w:ins w:id="439" w:author="alang" w:date="2014-09-22T12:14:00Z">
        <w:r w:rsidR="00E34C0F">
          <w:t>Virtual Reference Station (</w:t>
        </w:r>
      </w:ins>
      <w:r w:rsidRPr="001B227A">
        <w:t>VRS</w:t>
      </w:r>
      <w:ins w:id="440" w:author="alang" w:date="2014-09-22T12:14:00Z">
        <w:r w:rsidR="00E34C0F">
          <w:t>)</w:t>
        </w:r>
      </w:ins>
      <w:r w:rsidRPr="001B227A">
        <w:t xml:space="preserve"> server (GNSS data processor) calculates </w:t>
      </w:r>
      <w:del w:id="441" w:author="alang" w:date="2014-09-22T12:14:00Z">
        <w:r w:rsidRPr="001B227A" w:rsidDel="00E34C0F">
          <w:delText xml:space="preserve">multiple sets of </w:delText>
        </w:r>
      </w:del>
      <w:r w:rsidRPr="001B227A">
        <w:t xml:space="preserve">DGNSS correction data for </w:t>
      </w:r>
      <w:ins w:id="442" w:author="alang" w:date="2014-09-22T12:14:00Z">
        <w:r w:rsidR="00E34C0F" w:rsidRPr="001B227A">
          <w:t xml:space="preserve">multiple </w:t>
        </w:r>
      </w:ins>
      <w:r w:rsidRPr="001B227A">
        <w:t xml:space="preserve">predefined positions.  It is recommended that virtual reference stations should be located within the coverage range of the specific DGNSS site and in areas with highest demands concerning position accuracy and </w:t>
      </w:r>
      <w:proofErr w:type="gramStart"/>
      <w:r w:rsidRPr="001B227A">
        <w:t>integrity</w:t>
      </w:r>
      <w:commentRangeEnd w:id="438"/>
      <w:proofErr w:type="gramEnd"/>
      <w:r w:rsidR="000D35D3">
        <w:rPr>
          <w:rStyle w:val="CommentReference"/>
        </w:rPr>
        <w:commentReference w:id="438"/>
      </w:r>
      <w:ins w:id="443" w:author="Hoppe " w:date="2014-07-16T09:44:00Z">
        <w:r w:rsidR="00A54343">
          <w:t>(</w:t>
        </w:r>
        <w:proofErr w:type="spellStart"/>
        <w:r w:rsidR="00A54343" w:rsidRPr="00A54343">
          <w:rPr>
            <w:highlight w:val="yellow"/>
            <w:rPrChange w:id="444" w:author="Hoppe " w:date="2014-07-16T09:44:00Z">
              <w:rPr/>
            </w:rPrChange>
          </w:rPr>
          <w:t>Ref.x</w:t>
        </w:r>
        <w:proofErr w:type="spellEnd"/>
        <w:r w:rsidR="00A54343" w:rsidRPr="00A54343">
          <w:rPr>
            <w:highlight w:val="yellow"/>
            <w:rPrChange w:id="445" w:author="Hoppe " w:date="2014-07-16T09:44:00Z">
              <w:rPr/>
            </w:rPrChange>
          </w:rPr>
          <w:t>)</w:t>
        </w:r>
      </w:ins>
      <w:r w:rsidRPr="001B227A">
        <w:t>. Another important task of GNSS data processing by VRS server is the implementation of the integrity monitoring functionality. For the network approach the integrity monitoring is based on the Pre</w:t>
      </w:r>
      <w:ins w:id="446" w:author="alang" w:date="2014-09-22T12:15:00Z">
        <w:r w:rsidR="00E34C0F">
          <w:t>-</w:t>
        </w:r>
      </w:ins>
      <w:del w:id="447" w:author="alang" w:date="2014-09-22T12:15:00Z">
        <w:r w:rsidRPr="001B227A" w:rsidDel="00E34C0F">
          <w:delText xml:space="preserve"> </w:delText>
        </w:r>
      </w:del>
      <w:r w:rsidRPr="001B227A">
        <w:t xml:space="preserve">Broadcast Monitoring (PBM) algorithm, which </w:t>
      </w:r>
      <w:del w:id="448" w:author="alang" w:date="2014-09-22T12:15:00Z">
        <w:r w:rsidRPr="001B227A" w:rsidDel="00E34C0F">
          <w:delText xml:space="preserve">enables </w:delText>
        </w:r>
      </w:del>
      <w:ins w:id="449" w:author="alang" w:date="2014-09-22T12:15:00Z">
        <w:r w:rsidR="00E34C0F">
          <w:t>ensures</w:t>
        </w:r>
        <w:r w:rsidR="00E34C0F" w:rsidRPr="001B227A">
          <w:t xml:space="preserve"> </w:t>
        </w:r>
      </w:ins>
      <w:r w:rsidRPr="001B227A">
        <w:t xml:space="preserve">that all relevant checks have been performed before </w:t>
      </w:r>
      <w:del w:id="450" w:author="alang" w:date="2014-09-22T12:15:00Z">
        <w:r w:rsidRPr="001B227A" w:rsidDel="00E34C0F">
          <w:delText xml:space="preserve">augmentation </w:delText>
        </w:r>
      </w:del>
      <w:ins w:id="451" w:author="alang" w:date="2014-09-22T12:15:00Z">
        <w:r w:rsidR="00E34C0F">
          <w:t>DGNSS</w:t>
        </w:r>
        <w:r w:rsidR="00E34C0F" w:rsidRPr="001B227A">
          <w:t xml:space="preserve"> </w:t>
        </w:r>
      </w:ins>
      <w:r w:rsidRPr="001B227A">
        <w:t xml:space="preserve">data are transmitted. For </w:t>
      </w:r>
      <w:del w:id="452" w:author="alang" w:date="2014-09-22T12:15:00Z">
        <w:r w:rsidRPr="001B227A" w:rsidDel="00E34C0F">
          <w:delText xml:space="preserve">the </w:delText>
        </w:r>
      </w:del>
      <w:r w:rsidRPr="001B227A">
        <w:t>network based integrity monitoring it is important that independent GNSS raw data streams are used for generation and monitoring of DGNSS augmentation data.</w:t>
      </w:r>
    </w:p>
    <w:p w:rsidR="003F4755" w:rsidRDefault="003F4757" w:rsidP="000B02B6">
      <w:pPr>
        <w:numPr>
          <w:ilvl w:val="0"/>
          <w:numId w:val="5"/>
        </w:numPr>
        <w:spacing w:after="120"/>
        <w:ind w:left="567"/>
        <w:jc w:val="both"/>
      </w:pPr>
      <w:r w:rsidRPr="001B227A">
        <w:rPr>
          <w:b/>
          <w:u w:val="single"/>
        </w:rPr>
        <w:t>Communication:</w:t>
      </w:r>
      <w:r w:rsidRPr="001B227A">
        <w:rPr>
          <w:b/>
        </w:rPr>
        <w:t xml:space="preserve"> </w:t>
      </w:r>
      <w:r w:rsidRPr="001B227A">
        <w:t xml:space="preserve">In difference to the classic approach there is no need for internal radio communication using hardware equipment based on </w:t>
      </w:r>
      <w:commentRangeStart w:id="453"/>
      <w:r w:rsidRPr="001B227A">
        <w:t>RSIM standard recommendations</w:t>
      </w:r>
      <w:commentRangeEnd w:id="453"/>
      <w:r w:rsidR="00E34C0F">
        <w:rPr>
          <w:rStyle w:val="CommentReference"/>
        </w:rPr>
        <w:commentReference w:id="453"/>
      </w:r>
      <w:r w:rsidRPr="001B227A">
        <w:t xml:space="preserve">. However the network approach results in high requirements concerning the availability and quality of the communication links to the connected MF transmission service at the remote DGNSS sites.  Typically a software module installed on the VRS server is used for network control and data logging. </w:t>
      </w:r>
    </w:p>
    <w:p w:rsidR="00734C65" w:rsidRDefault="00734C65" w:rsidP="00734C65">
      <w:pPr>
        <w:spacing w:after="120"/>
        <w:ind w:left="567"/>
        <w:jc w:val="both"/>
      </w:pPr>
    </w:p>
    <w:p w:rsidR="003F4757" w:rsidRPr="001B227A" w:rsidRDefault="003F4757" w:rsidP="003C46A5">
      <w:pPr>
        <w:pStyle w:val="Heading3"/>
        <w:ind w:hanging="1288"/>
        <w:rPr>
          <w:szCs w:val="24"/>
        </w:rPr>
      </w:pPr>
      <w:bookmarkStart w:id="454" w:name="_Toc367895673"/>
      <w:r w:rsidRPr="001B227A">
        <w:rPr>
          <w:szCs w:val="24"/>
        </w:rPr>
        <w:lastRenderedPageBreak/>
        <w:t>Components of the MF transmission service</w:t>
      </w:r>
      <w:bookmarkEnd w:id="454"/>
    </w:p>
    <w:p w:rsidR="003F4757" w:rsidRDefault="003F4757" w:rsidP="003C46A5">
      <w:r>
        <w:t xml:space="preserve">The MF transmission service </w:t>
      </w:r>
      <w:r w:rsidRPr="001B227A">
        <w:t xml:space="preserve">should </w:t>
      </w:r>
      <w:r>
        <w:t xml:space="preserve">provide at least </w:t>
      </w:r>
      <w:r w:rsidRPr="001B227A">
        <w:t xml:space="preserve">the following </w:t>
      </w:r>
      <w:r>
        <w:t>system elements</w:t>
      </w:r>
      <w:r w:rsidRPr="001B227A">
        <w:t>:</w:t>
      </w:r>
    </w:p>
    <w:p w:rsidR="003F4755" w:rsidRDefault="003F4757" w:rsidP="000B02B6">
      <w:pPr>
        <w:numPr>
          <w:ilvl w:val="0"/>
          <w:numId w:val="35"/>
        </w:numPr>
        <w:spacing w:after="120"/>
        <w:ind w:left="567" w:hanging="283"/>
        <w:jc w:val="both"/>
      </w:pPr>
      <w:r w:rsidRPr="001B227A">
        <w:rPr>
          <w:b/>
          <w:u w:val="single"/>
        </w:rPr>
        <w:t>MSK modulator:</w:t>
      </w:r>
      <w:r w:rsidRPr="00DE4997">
        <w:rPr>
          <w:b/>
        </w:rPr>
        <w:t xml:space="preserve"> </w:t>
      </w:r>
      <w:r>
        <w:t>The MSK modulator modulates the generated RTCM messages on a signal carrier in the radio beacon band. The MSK modulator may be more or less regarded as</w:t>
      </w:r>
      <w:ins w:id="455" w:author="alang" w:date="2014-09-22T12:27:00Z">
        <w:r w:rsidR="007D5ABE">
          <w:t xml:space="preserve"> the</w:t>
        </w:r>
      </w:ins>
      <w:r>
        <w:t xml:space="preserve"> interface between the GNSS augmentation and the MF transmission service. In the classic approach the </w:t>
      </w:r>
      <w:r w:rsidRPr="00743B3E">
        <w:t xml:space="preserve">MSK modulator </w:t>
      </w:r>
      <w:r>
        <w:t xml:space="preserve">is typically an intrinsic </w:t>
      </w:r>
      <w:r w:rsidRPr="00743B3E">
        <w:t xml:space="preserve">part of </w:t>
      </w:r>
      <w:r>
        <w:t>a</w:t>
      </w:r>
      <w:r w:rsidRPr="00743B3E">
        <w:t xml:space="preserve"> </w:t>
      </w:r>
      <w:r>
        <w:t xml:space="preserve">reference station and belongs to the DGNSS augmentation service. In the network approach the MSK modulator is usually a separated </w:t>
      </w:r>
      <w:del w:id="456" w:author="alang" w:date="2014-09-22T12:27:00Z">
        <w:r w:rsidDel="007D5ABE">
          <w:delText xml:space="preserve">black box </w:delText>
        </w:r>
      </w:del>
      <w:r>
        <w:t xml:space="preserve">device and part of the MF transmission service. </w:t>
      </w:r>
      <w:r w:rsidRPr="00A678E3">
        <w:t>To achieve the required level of DGNSS signal availability the M</w:t>
      </w:r>
      <w:r>
        <w:t>SK</w:t>
      </w:r>
      <w:r w:rsidRPr="00A678E3">
        <w:t xml:space="preserve"> </w:t>
      </w:r>
      <w:r>
        <w:t xml:space="preserve">modulator </w:t>
      </w:r>
      <w:r w:rsidRPr="00A678E3">
        <w:t xml:space="preserve">should consist of two identical but redundant </w:t>
      </w:r>
      <w:r>
        <w:t xml:space="preserve">modulator </w:t>
      </w:r>
      <w:r w:rsidRPr="00A678E3">
        <w:t xml:space="preserve">parts. </w:t>
      </w:r>
    </w:p>
    <w:p w:rsidR="003F4755" w:rsidRDefault="003F4757" w:rsidP="000B02B6">
      <w:pPr>
        <w:numPr>
          <w:ilvl w:val="0"/>
          <w:numId w:val="35"/>
        </w:numPr>
        <w:spacing w:after="120"/>
        <w:ind w:left="567" w:hanging="283"/>
        <w:jc w:val="both"/>
        <w:rPr>
          <w:u w:val="single"/>
        </w:rPr>
      </w:pPr>
      <w:r w:rsidRPr="00DE4997">
        <w:rPr>
          <w:b/>
          <w:u w:val="single"/>
        </w:rPr>
        <w:t>MF transmitter:</w:t>
      </w:r>
      <w:r w:rsidRPr="00DE4997">
        <w:rPr>
          <w:b/>
        </w:rPr>
        <w:t xml:space="preserve"> </w:t>
      </w:r>
      <w:r>
        <w:t xml:space="preserve">The MF </w:t>
      </w:r>
      <w:r w:rsidRPr="00A678E3">
        <w:t xml:space="preserve">transmitter amplifies the modulated input signal </w:t>
      </w:r>
      <w:del w:id="457" w:author="alang" w:date="2014-09-22T12:28:00Z">
        <w:r w:rsidRPr="00A678E3" w:rsidDel="007D5ABE">
          <w:delText xml:space="preserve">on </w:delText>
        </w:r>
      </w:del>
      <w:ins w:id="458" w:author="alang" w:date="2014-09-22T12:28:00Z">
        <w:r w:rsidR="007D5ABE">
          <w:t>to</w:t>
        </w:r>
        <w:r w:rsidR="007D5ABE" w:rsidRPr="00A678E3">
          <w:t xml:space="preserve"> </w:t>
        </w:r>
      </w:ins>
      <w:r w:rsidRPr="00A678E3">
        <w:t xml:space="preserve">the required signal power level. To achieve the required level of DGNSS signal availability the MF transmitter should consist of two identical but redundant transmitter parts. </w:t>
      </w:r>
    </w:p>
    <w:p w:rsidR="003F4755" w:rsidRDefault="003F4757" w:rsidP="000B02B6">
      <w:pPr>
        <w:numPr>
          <w:ilvl w:val="0"/>
          <w:numId w:val="35"/>
        </w:numPr>
        <w:spacing w:after="120"/>
        <w:ind w:left="567" w:hanging="283"/>
        <w:jc w:val="both"/>
        <w:rPr>
          <w:b/>
        </w:rPr>
      </w:pPr>
      <w:r w:rsidRPr="00DE4997">
        <w:rPr>
          <w:b/>
          <w:u w:val="single"/>
        </w:rPr>
        <w:t xml:space="preserve">Automatic Tuning Unit: </w:t>
      </w:r>
      <w:r w:rsidRPr="00DE4997">
        <w:t xml:space="preserve">The Automatic Tuning Unit (ATU) matches the antenna system resistive component to the impedance of the feeding cable of the MF transmitter. </w:t>
      </w:r>
      <w:r w:rsidRPr="003B10EF">
        <w:t>A redundant ATU would only be necessary in the case of a redundant MF antenna system.</w:t>
      </w:r>
      <w:r w:rsidRPr="003B10EF">
        <w:rPr>
          <w:b/>
        </w:rPr>
        <w:t xml:space="preserve"> </w:t>
      </w:r>
    </w:p>
    <w:p w:rsidR="003F4755" w:rsidRDefault="003F4757" w:rsidP="000B02B6">
      <w:pPr>
        <w:numPr>
          <w:ilvl w:val="0"/>
          <w:numId w:val="35"/>
        </w:numPr>
        <w:spacing w:after="120"/>
        <w:ind w:left="567" w:hanging="283"/>
        <w:jc w:val="both"/>
        <w:rPr>
          <w:b/>
          <w:u w:val="single"/>
        </w:rPr>
      </w:pPr>
      <w:r w:rsidRPr="008E095E">
        <w:rPr>
          <w:b/>
          <w:u w:val="single"/>
        </w:rPr>
        <w:t>MF Antenna:</w:t>
      </w:r>
      <w:r w:rsidRPr="008E095E">
        <w:rPr>
          <w:b/>
        </w:rPr>
        <w:t xml:space="preserve"> </w:t>
      </w:r>
      <w:commentRangeStart w:id="459"/>
      <w:r w:rsidRPr="00DE4997">
        <w:t xml:space="preserve">The MF antenna transmits the amplified DGNSS signal and </w:t>
      </w:r>
      <w:r>
        <w:t xml:space="preserve">provides the required coverage. </w:t>
      </w:r>
      <w:ins w:id="460" w:author="alang" w:date="2014-09-22T12:29:00Z">
        <w:r w:rsidR="007D5ABE">
          <w:t xml:space="preserve">It is up to the service provider whether this is duplicated for redundancy, however if it is not </w:t>
        </w:r>
      </w:ins>
      <w:del w:id="461" w:author="alang" w:date="2014-09-22T12:30:00Z">
        <w:r w:rsidRPr="003B10EF" w:rsidDel="007D5ABE">
          <w:delText xml:space="preserve">Typically it is not realized as a fully redundant antenna system.   Therefore </w:delText>
        </w:r>
      </w:del>
      <w:r w:rsidRPr="003B10EF">
        <w:t xml:space="preserve">the requirements regarding </w:t>
      </w:r>
      <w:del w:id="462" w:author="alang" w:date="2014-09-22T12:30:00Z">
        <w:r w:rsidRPr="003B10EF" w:rsidDel="007D5ABE">
          <w:delText xml:space="preserve">a </w:delText>
        </w:r>
      </w:del>
      <w:ins w:id="463" w:author="alang" w:date="2014-09-22T12:30:00Z">
        <w:r w:rsidR="007D5ABE">
          <w:t>the</w:t>
        </w:r>
        <w:r w:rsidR="007D5ABE" w:rsidRPr="003B10EF">
          <w:t xml:space="preserve"> </w:t>
        </w:r>
      </w:ins>
      <w:r w:rsidRPr="003B10EF">
        <w:t xml:space="preserve">reliable performance of the MF antenna </w:t>
      </w:r>
      <w:del w:id="464" w:author="alang" w:date="2014-09-22T12:30:00Z">
        <w:r w:rsidRPr="003B10EF" w:rsidDel="007D5ABE">
          <w:delText xml:space="preserve">as </w:delText>
        </w:r>
      </w:del>
      <w:ins w:id="465" w:author="alang" w:date="2014-09-22T12:30:00Z">
        <w:r w:rsidR="007D5ABE">
          <w:t>and</w:t>
        </w:r>
      </w:ins>
      <w:del w:id="466" w:author="alang" w:date="2014-09-22T12:30:00Z">
        <w:r w:rsidRPr="003B10EF" w:rsidDel="007D5ABE">
          <w:delText>well as</w:delText>
        </w:r>
      </w:del>
      <w:r w:rsidRPr="003B10EF">
        <w:t xml:space="preserve"> the ATU are very high. </w:t>
      </w:r>
      <w:del w:id="467" w:author="alang" w:date="2014-09-22T12:30:00Z">
        <w:r w:rsidRPr="003B10EF" w:rsidDel="007D5ABE">
          <w:delText>The opportunity to operate a standby antenna at the DGNSS site is seen.</w:delText>
        </w:r>
      </w:del>
      <w:commentRangeEnd w:id="459"/>
      <w:r w:rsidR="007D5ABE">
        <w:rPr>
          <w:rStyle w:val="CommentReference"/>
        </w:rPr>
        <w:commentReference w:id="459"/>
      </w:r>
    </w:p>
    <w:p w:rsidR="003F4757" w:rsidRPr="00DE4997" w:rsidRDefault="003F4757" w:rsidP="003C46A5">
      <w:pPr>
        <w:pStyle w:val="Heading3"/>
        <w:ind w:hanging="1288"/>
        <w:rPr>
          <w:szCs w:val="24"/>
        </w:rPr>
      </w:pPr>
      <w:bookmarkStart w:id="468" w:name="_Toc367895674"/>
      <w:r>
        <w:rPr>
          <w:szCs w:val="24"/>
        </w:rPr>
        <w:t>Remote Control and Far Field M</w:t>
      </w:r>
      <w:r w:rsidRPr="00DE4997">
        <w:rPr>
          <w:szCs w:val="24"/>
        </w:rPr>
        <w:t>onitoring</w:t>
      </w:r>
      <w:bookmarkEnd w:id="468"/>
    </w:p>
    <w:p w:rsidR="003F4757" w:rsidRDefault="003F4757" w:rsidP="007D7E87">
      <w:pPr>
        <w:jc w:val="both"/>
      </w:pPr>
      <w:r>
        <w:t xml:space="preserve">The concept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r>
        <w:t xml:space="preserve"> does not show additional installations like control facilities or </w:t>
      </w:r>
      <w:ins w:id="469" w:author="alang" w:date="2014-09-22T12:31:00Z">
        <w:r w:rsidR="00306BFE">
          <w:t>the difference</w:t>
        </w:r>
      </w:ins>
      <w:del w:id="470" w:author="alang" w:date="2014-09-22T12:31:00Z">
        <w:r w:rsidDel="00306BFE">
          <w:delText>differs</w:delText>
        </w:r>
      </w:del>
      <w:r>
        <w:t xml:space="preserve"> between local and far field monitors. Independent</w:t>
      </w:r>
      <w:del w:id="471" w:author="alang" w:date="2014-09-22T12:46:00Z">
        <w:r w:rsidDel="00C1231C">
          <w:delText>ly</w:delText>
        </w:r>
      </w:del>
      <w:r>
        <w:t xml:space="preserve"> </w:t>
      </w:r>
      <w:proofErr w:type="spellStart"/>
      <w:ins w:id="472" w:author="alang" w:date="2014-09-22T12:46:00Z">
        <w:r w:rsidR="00C1231C">
          <w:t>to</w:t>
        </w:r>
      </w:ins>
      <w:del w:id="473" w:author="alang" w:date="2014-09-22T12:46:00Z">
        <w:r w:rsidDel="00C1231C">
          <w:delText xml:space="preserve">from </w:delText>
        </w:r>
      </w:del>
      <w:r>
        <w:t>the</w:t>
      </w:r>
      <w:proofErr w:type="spellEnd"/>
      <w:r>
        <w:t xml:space="preserve"> applied service concept</w:t>
      </w:r>
      <w:ins w:id="474" w:author="alang" w:date="2014-09-22T12:46:00Z">
        <w:r w:rsidR="00C1231C">
          <w:t>,</w:t>
        </w:r>
      </w:ins>
      <w:r>
        <w:t xml:space="preserve"> </w:t>
      </w:r>
      <w:del w:id="475" w:author="alang" w:date="2014-09-22T12:46:00Z">
        <w:r w:rsidDel="00C1231C">
          <w:delText xml:space="preserve">the </w:delText>
        </w:r>
      </w:del>
      <w:r>
        <w:t>DGNSS service provision is based on more or less spatial distributed components realising the functionalities of GNSS data acquisition and processing</w:t>
      </w:r>
      <w:ins w:id="476" w:author="alang" w:date="2014-09-22T12:46:00Z">
        <w:r w:rsidR="00C1231C">
          <w:t>,</w:t>
        </w:r>
      </w:ins>
      <w:r>
        <w:t xml:space="preserve"> as well as DGNSS service provision and assessment. </w:t>
      </w:r>
      <w:commentRangeStart w:id="477"/>
      <w:r>
        <w:t>Therefore the service providers need one or more control stations for remote control of distant facilities.</w:t>
      </w:r>
      <w:commentRangeEnd w:id="477"/>
      <w:r w:rsidR="00C1231C">
        <w:rPr>
          <w:rStyle w:val="CommentReference"/>
        </w:rPr>
        <w:commentReference w:id="477"/>
      </w:r>
    </w:p>
    <w:p w:rsidR="00796A88" w:rsidRDefault="003F4757" w:rsidP="00265BCA">
      <w:pPr>
        <w:jc w:val="both"/>
      </w:pPr>
      <w:del w:id="478" w:author="alang" w:date="2014-09-22T12:47:00Z">
        <w:r w:rsidDel="00C1231C">
          <w:delText xml:space="preserve">Like </w:delText>
        </w:r>
      </w:del>
      <w:ins w:id="479" w:author="alang" w:date="2014-09-22T12:47:00Z">
        <w:r w:rsidR="00C1231C">
          <w:t>As</w:t>
        </w:r>
      </w:ins>
      <w:del w:id="480" w:author="alang" w:date="2014-09-22T12:47:00Z">
        <w:r w:rsidDel="00C1231C">
          <w:delText>already</w:delText>
        </w:r>
      </w:del>
      <w:r>
        <w:t xml:space="preserve"> outlined in </w:t>
      </w:r>
      <w:r w:rsidR="000252D7">
        <w:fldChar w:fldCharType="begin"/>
      </w:r>
      <w:r w:rsidR="000252D7">
        <w:instrText xml:space="preserve"> REF _Ref363199893 \h  \* MERGEFORMAT </w:instrText>
      </w:r>
      <w:r w:rsidR="000252D7">
        <w:fldChar w:fldCharType="separate"/>
      </w:r>
      <w:r w:rsidR="00A83950" w:rsidRPr="00A83950">
        <w:t>Figure 5</w:t>
      </w:r>
      <w:r w:rsidR="000252D7">
        <w:fldChar w:fldCharType="end"/>
      </w:r>
      <w:ins w:id="481" w:author="alang" w:date="2014-09-22T12:47:00Z">
        <w:r w:rsidR="00C1231C">
          <w:t>,</w:t>
        </w:r>
      </w:ins>
      <w:r>
        <w:t xml:space="preserve"> integrity monitors can be used to evaluate the GNSS augmentation service. Additionally, approaches are mentioned to monitor the MF transmission service.  </w:t>
      </w:r>
    </w:p>
    <w:p w:rsidR="00734C65" w:rsidRDefault="00734C65" w:rsidP="00265BCA">
      <w:pPr>
        <w:jc w:val="both"/>
      </w:pPr>
    </w:p>
    <w:p w:rsidR="003F4757" w:rsidRPr="00340C2C" w:rsidRDefault="003F4757" w:rsidP="00265BCA">
      <w:pPr>
        <w:jc w:val="both"/>
      </w:pPr>
      <w:commentRangeStart w:id="482"/>
      <w:r>
        <w:t xml:space="preserve">Integrity monitoring </w:t>
      </w:r>
      <w:r w:rsidR="00CD2436">
        <w:t xml:space="preserve">is usually </w:t>
      </w:r>
      <w:r>
        <w:t>based on local integrity monitors (LIM) as well as far field monitors (FFM)</w:t>
      </w:r>
      <w:r w:rsidR="00CD2436">
        <w:t>, which provides signal monitoring in remote areas</w:t>
      </w:r>
      <w:r>
        <w:t xml:space="preserve">. </w:t>
      </w:r>
      <w:r w:rsidR="00DF2B95">
        <w:t>Future improvement could be realised by far field integrity monitoring (</w:t>
      </w:r>
      <w:r>
        <w:t>FFIM</w:t>
      </w:r>
      <w:r w:rsidR="00DF2B95">
        <w:t>) which</w:t>
      </w:r>
      <w:r>
        <w:t xml:space="preserve"> enables a more enhanced analysis of service performance</w:t>
      </w:r>
      <w:r w:rsidR="00DF2B95">
        <w:t xml:space="preserve"> by measuring the influence of spatial error decorrelation and </w:t>
      </w:r>
      <w:r w:rsidR="00734C65">
        <w:t>feedback</w:t>
      </w:r>
      <w:r w:rsidR="00DF2B95">
        <w:t xml:space="preserve"> this information to the reference site.</w:t>
      </w:r>
      <w:r>
        <w:t xml:space="preserve"> </w:t>
      </w:r>
      <w:commentRangeEnd w:id="482"/>
      <w:r w:rsidR="00C1231C">
        <w:rPr>
          <w:rStyle w:val="CommentReference"/>
        </w:rPr>
        <w:commentReference w:id="482"/>
      </w:r>
    </w:p>
    <w:p w:rsidR="003F4757" w:rsidRPr="00340C2C" w:rsidRDefault="003F4757" w:rsidP="00603AF4"/>
    <w:p w:rsidR="003F4757" w:rsidRDefault="003F4757" w:rsidP="007D7E87">
      <w:pPr>
        <w:pStyle w:val="Heading1"/>
      </w:pPr>
      <w:bookmarkStart w:id="483" w:name="_Toc367895675"/>
      <w:r w:rsidRPr="003447CD">
        <w:t>Operational Aspects</w:t>
      </w:r>
      <w:bookmarkEnd w:id="483"/>
    </w:p>
    <w:p w:rsidR="00FF3171" w:rsidDel="00E970AA" w:rsidRDefault="00FF3171" w:rsidP="00734C65">
      <w:pPr>
        <w:jc w:val="both"/>
        <w:rPr>
          <w:del w:id="484" w:author="Hoppe " w:date="2014-07-16T10:02:00Z"/>
        </w:rPr>
      </w:pPr>
      <w:r>
        <w:t xml:space="preserve">The set of signals radiated from the DGNSS beacons operated by a coastal or maritime administration is considered a DGNSS service and the administration is considered a DGNSS service provider. </w:t>
      </w:r>
      <w:ins w:id="485" w:author="alang" w:date="2014-09-22T13:47:00Z">
        <w:r w:rsidR="00A24C8C">
          <w:t xml:space="preserve">The operation of the service </w:t>
        </w:r>
      </w:ins>
      <w:del w:id="486" w:author="alang" w:date="2014-09-22T13:47:00Z">
        <w:r w:rsidDel="00A24C8C">
          <w:delText xml:space="preserve">Operations is </w:delText>
        </w:r>
      </w:del>
      <w:ins w:id="487" w:author="alang" w:date="2014-09-22T13:48:00Z">
        <w:r w:rsidR="00A24C8C">
          <w:t xml:space="preserve">is considered as </w:t>
        </w:r>
      </w:ins>
      <w:r>
        <w:t xml:space="preserve">the set of tasks </w:t>
      </w:r>
      <w:ins w:id="488" w:author="Hoppe " w:date="2014-07-16T10:00:00Z">
        <w:r w:rsidR="00E970AA">
          <w:t xml:space="preserve">performed by </w:t>
        </w:r>
      </w:ins>
      <w:r>
        <w:t xml:space="preserve">the DGNSS service provider </w:t>
      </w:r>
      <w:ins w:id="489" w:author="Hoppe " w:date="2014-07-16T10:02:00Z">
        <w:r w:rsidR="00E970AA">
          <w:t>in the following domains:</w:t>
        </w:r>
      </w:ins>
      <w:del w:id="490" w:author="Hoppe " w:date="2014-07-16T10:01:00Z">
        <w:r w:rsidDel="00E970AA">
          <w:delText xml:space="preserve">must do </w:delText>
        </w:r>
      </w:del>
      <w:del w:id="491" w:author="Hoppe " w:date="2014-07-16T10:02:00Z">
        <w:r w:rsidDel="00E970AA">
          <w:delText xml:space="preserve">in order to maintain the service performance within specifications, verify performance and publish information. </w:delText>
        </w:r>
      </w:del>
    </w:p>
    <w:p w:rsidR="009066D5" w:rsidRDefault="00FF3171" w:rsidP="00734C65">
      <w:pPr>
        <w:jc w:val="both"/>
        <w:rPr>
          <w:ins w:id="492" w:author="Hoppe " w:date="2014-07-16T10:02:00Z"/>
        </w:rPr>
      </w:pPr>
      <w:del w:id="493" w:author="Hoppe " w:date="2014-07-16T10:02:00Z">
        <w:r w:rsidDel="00E970AA">
          <w:delText>The service provider should</w:delText>
        </w:r>
      </w:del>
    </w:p>
    <w:p w:rsidR="00FF3171" w:rsidRPr="00734C65" w:rsidDel="00967410" w:rsidRDefault="00E3270A">
      <w:pPr>
        <w:numPr>
          <w:ilvl w:val="0"/>
          <w:numId w:val="35"/>
        </w:numPr>
        <w:spacing w:after="120"/>
        <w:ind w:left="567" w:hanging="283"/>
        <w:jc w:val="both"/>
        <w:rPr>
          <w:del w:id="494" w:author="Hoppe, Michael" w:date="2014-07-25T08:53:00Z"/>
        </w:rPr>
        <w:pPrChange w:id="495" w:author="Hoppe " w:date="2014-07-16T10:10:00Z">
          <w:pPr/>
        </w:pPrChange>
      </w:pPr>
      <w:ins w:id="496" w:author="Hoppe " w:date="2014-07-16T10:31:00Z">
        <w:r>
          <w:rPr>
            <w:b/>
            <w:u w:val="single"/>
          </w:rPr>
          <w:t xml:space="preserve">Operation and </w:t>
        </w:r>
      </w:ins>
      <w:ins w:id="497" w:author="Hoppe " w:date="2014-07-16T10:03:00Z">
        <w:r w:rsidR="009066D5" w:rsidRPr="00734C65">
          <w:rPr>
            <w:b/>
            <w:u w:val="single"/>
          </w:rPr>
          <w:t>Maintenance</w:t>
        </w:r>
      </w:ins>
      <w:r w:rsidR="00734C65">
        <w:rPr>
          <w:b/>
          <w:u w:val="single"/>
        </w:rPr>
        <w:t xml:space="preserve">: </w:t>
      </w:r>
    </w:p>
    <w:p w:rsidR="00E3270A" w:rsidRPr="00734C65" w:rsidRDefault="00967410" w:rsidP="00734C65">
      <w:pPr>
        <w:numPr>
          <w:ilvl w:val="0"/>
          <w:numId w:val="35"/>
        </w:numPr>
        <w:spacing w:after="120"/>
        <w:ind w:left="567" w:hanging="283"/>
        <w:jc w:val="both"/>
      </w:pPr>
      <w:ins w:id="498" w:author="Hoppe, Michael" w:date="2014-07-25T08:53:00Z">
        <w:r w:rsidRPr="00734C65">
          <w:t xml:space="preserve">The DGNSS service provider should </w:t>
        </w:r>
      </w:ins>
      <w:ins w:id="499" w:author="Hoppe, Michael" w:date="2014-07-25T08:54:00Z">
        <w:r w:rsidRPr="00734C65">
          <w:t>c</w:t>
        </w:r>
      </w:ins>
      <w:del w:id="500" w:author="Hoppe, Michael" w:date="2014-07-25T08:54:00Z">
        <w:r w:rsidR="005011C8" w:rsidRPr="00734C65" w:rsidDel="00967410">
          <w:delText>C</w:delText>
        </w:r>
      </w:del>
      <w:r w:rsidR="005011C8" w:rsidRPr="00734C65">
        <w:t xml:space="preserve">ontinuously </w:t>
      </w:r>
      <w:r w:rsidR="00FF3171" w:rsidRPr="00734C65">
        <w:t>monitor</w:t>
      </w:r>
      <w:del w:id="501" w:author="Hoppe, Michael" w:date="2014-07-25T08:54:00Z">
        <w:r w:rsidR="005011C8" w:rsidRPr="00734C65" w:rsidDel="00967410">
          <w:delText>ing</w:delText>
        </w:r>
      </w:del>
      <w:r w:rsidR="005011C8" w:rsidRPr="00734C65">
        <w:t xml:space="preserve"> </w:t>
      </w:r>
      <w:del w:id="502" w:author="Hoppe, Michael" w:date="2014-07-25T08:54:00Z">
        <w:r w:rsidR="005011C8" w:rsidRPr="00734C65" w:rsidDel="00967410">
          <w:delText>of</w:delText>
        </w:r>
      </w:del>
      <w:r w:rsidR="005011C8" w:rsidRPr="00734C65">
        <w:t xml:space="preserve"> </w:t>
      </w:r>
      <w:r w:rsidR="00FF3171" w:rsidRPr="00734C65">
        <w:t xml:space="preserve"> </w:t>
      </w:r>
      <w:r w:rsidR="009066D5" w:rsidRPr="00734C65">
        <w:t>the DGNSS</w:t>
      </w:r>
      <w:r w:rsidR="00734C65" w:rsidRPr="00734C65">
        <w:t xml:space="preserve"> </w:t>
      </w:r>
      <w:del w:id="503" w:author="alang" w:date="2014-09-22T13:48:00Z">
        <w:r w:rsidR="009066D5" w:rsidRPr="00734C65" w:rsidDel="00A24C8C">
          <w:delText xml:space="preserve"> </w:delText>
        </w:r>
      </w:del>
      <w:r w:rsidR="009066D5" w:rsidRPr="00734C65">
        <w:t xml:space="preserve">transmissions </w:t>
      </w:r>
      <w:del w:id="504" w:author="alang" w:date="2014-09-22T13:48:00Z">
        <w:r w:rsidR="009066D5" w:rsidRPr="00734C65" w:rsidDel="00A24C8C">
          <w:delText>by local or remote</w:delText>
        </w:r>
        <w:r w:rsidR="00A70581" w:rsidRPr="00734C65" w:rsidDel="00A24C8C">
          <w:delText xml:space="preserve"> integrity m</w:delText>
        </w:r>
        <w:r w:rsidR="009066D5" w:rsidRPr="00734C65" w:rsidDel="00A24C8C">
          <w:delText xml:space="preserve">onitors </w:delText>
        </w:r>
        <w:r w:rsidR="00A70581" w:rsidRPr="00734C65" w:rsidDel="00A24C8C">
          <w:delText>(LIM, FFM)</w:delText>
        </w:r>
        <w:r w:rsidR="000252D7" w:rsidRPr="00734C65" w:rsidDel="00A24C8C">
          <w:delText xml:space="preserve"> to</w:delText>
        </w:r>
      </w:del>
      <w:ins w:id="505" w:author="Hoppe, Michael" w:date="2014-07-25T08:54:00Z">
        <w:del w:id="506" w:author="alang" w:date="2014-09-22T13:48:00Z">
          <w:r w:rsidRPr="00734C65" w:rsidDel="00A24C8C">
            <w:delText xml:space="preserve"> </w:delText>
          </w:r>
        </w:del>
        <w:r w:rsidRPr="00734C65">
          <w:t>detect</w:t>
        </w:r>
      </w:ins>
      <w:r w:rsidR="000252D7" w:rsidRPr="00734C65">
        <w:t xml:space="preserve"> </w:t>
      </w:r>
      <w:r w:rsidR="00E3270A" w:rsidRPr="00734C65">
        <w:t xml:space="preserve">service disruptions </w:t>
      </w:r>
      <w:r w:rsidR="00224AEE" w:rsidRPr="00734C65">
        <w:t>and anomalies</w:t>
      </w:r>
      <w:ins w:id="507" w:author="Hoppe, Michael" w:date="2014-07-25T08:54:00Z">
        <w:r w:rsidRPr="00734C65">
          <w:t>.</w:t>
        </w:r>
      </w:ins>
    </w:p>
    <w:p w:rsidR="00CA6846" w:rsidRPr="00734C65" w:rsidDel="00967410" w:rsidRDefault="009066D5" w:rsidP="00734C65">
      <w:pPr>
        <w:numPr>
          <w:ilvl w:val="0"/>
          <w:numId w:val="35"/>
        </w:numPr>
        <w:spacing w:before="0" w:after="120" w:line="276" w:lineRule="auto"/>
        <w:ind w:left="567" w:hanging="283"/>
        <w:contextualSpacing/>
        <w:jc w:val="both"/>
        <w:rPr>
          <w:del w:id="508" w:author="Hoppe, Michael" w:date="2014-07-25T08:58:00Z"/>
          <w:b/>
          <w:u w:val="single"/>
        </w:rPr>
      </w:pPr>
      <w:ins w:id="509" w:author="Hoppe " w:date="2014-07-16T10:06:00Z">
        <w:r w:rsidRPr="00734C65">
          <w:rPr>
            <w:b/>
            <w:u w:val="single"/>
          </w:rPr>
          <w:t>Performance Verification</w:t>
        </w:r>
      </w:ins>
      <w:r w:rsidR="00734C65" w:rsidRPr="00734C65">
        <w:rPr>
          <w:b/>
          <w:u w:val="single"/>
        </w:rPr>
        <w:t xml:space="preserve">: </w:t>
      </w:r>
      <w:ins w:id="510" w:author="Hoppe, Michael" w:date="2014-07-25T08:54:00Z">
        <w:r w:rsidR="00967410" w:rsidRPr="00734C65">
          <w:t xml:space="preserve">The DGNSS service provider should </w:t>
        </w:r>
      </w:ins>
      <w:ins w:id="511" w:author="Hoppe " w:date="2014-07-16T10:18:00Z">
        <w:del w:id="512" w:author="Hoppe, Michael" w:date="2014-07-25T08:55:00Z">
          <w:r w:rsidR="00CA6846" w:rsidRPr="00734C65" w:rsidDel="00967410">
            <w:delText>Verification that</w:delText>
          </w:r>
        </w:del>
      </w:ins>
      <w:ins w:id="513" w:author="Hoppe " w:date="2014-07-16T10:09:00Z">
        <w:del w:id="514" w:author="Hoppe, Michael" w:date="2014-07-25T08:55:00Z">
          <w:r w:rsidR="00A70581" w:rsidRPr="00734C65" w:rsidDel="00967410">
            <w:delText>verify</w:delText>
          </w:r>
        </w:del>
      </w:ins>
      <w:ins w:id="515" w:author="Hoppe, Michael" w:date="2014-07-25T08:55:00Z">
        <w:r w:rsidR="00967410" w:rsidRPr="00734C65">
          <w:t xml:space="preserve"> </w:t>
        </w:r>
      </w:ins>
      <w:ins w:id="516" w:author="Hoppe, Michael" w:date="2014-07-25T08:57:00Z">
        <w:r w:rsidR="00967410" w:rsidRPr="00734C65">
          <w:t xml:space="preserve">verify </w:t>
        </w:r>
      </w:ins>
      <w:proofErr w:type="gramStart"/>
      <w:ins w:id="517" w:author="Hoppe, Michael" w:date="2014-07-25T08:55:00Z">
        <w:r w:rsidR="00967410" w:rsidRPr="00734C65">
          <w:t>th</w:t>
        </w:r>
      </w:ins>
      <w:ins w:id="518" w:author="Hoppe, Michael" w:date="2014-07-25T08:57:00Z">
        <w:r w:rsidR="00967410" w:rsidRPr="00734C65">
          <w:t>a</w:t>
        </w:r>
      </w:ins>
      <w:ins w:id="519" w:author="Hoppe, Michael" w:date="2014-07-25T08:55:00Z">
        <w:r w:rsidR="00967410" w:rsidRPr="00734C65">
          <w:t xml:space="preserve">t </w:t>
        </w:r>
      </w:ins>
      <w:ins w:id="520" w:author="Hoppe " w:date="2014-07-16T10:09:00Z">
        <w:r w:rsidR="00A70581" w:rsidRPr="00734C65">
          <w:t xml:space="preserve"> the</w:t>
        </w:r>
        <w:proofErr w:type="gramEnd"/>
        <w:r w:rsidR="00A70581" w:rsidRPr="00734C65">
          <w:t xml:space="preserve"> service is performing according to specifications</w:t>
        </w:r>
      </w:ins>
      <w:r w:rsidR="00734C65" w:rsidRPr="00734C65">
        <w:t>.</w:t>
      </w:r>
      <w:ins w:id="521" w:author="Hoppe " w:date="2014-07-16T10:09:00Z">
        <w:r w:rsidR="00A70581" w:rsidRPr="00734C65">
          <w:t xml:space="preserve"> </w:t>
        </w:r>
        <w:del w:id="522" w:author="Hoppe " w:date="2014-07-16T10:19:00Z">
          <w:r w:rsidR="00A70581" w:rsidRPr="00734C65" w:rsidDel="00CA6846">
            <w:rPr>
              <w:b/>
              <w:u w:val="single"/>
            </w:rPr>
            <w:delText>and provide such information to users</w:delText>
          </w:r>
        </w:del>
      </w:ins>
      <w:ins w:id="523" w:author="Hoppe " w:date="2014-07-16T10:20:00Z">
        <w:del w:id="524" w:author="Hoppe, Michael" w:date="2014-07-25T08:58:00Z">
          <w:r w:rsidR="00CA6846" w:rsidRPr="00734C65" w:rsidDel="00967410">
            <w:rPr>
              <w:b/>
              <w:u w:val="single"/>
            </w:rPr>
            <w:delText xml:space="preserve">Analysis of verification results </w:delText>
          </w:r>
        </w:del>
      </w:ins>
    </w:p>
    <w:p w:rsidR="00A70581" w:rsidRPr="00734C65" w:rsidRDefault="00A70581" w:rsidP="00734C65">
      <w:pPr>
        <w:numPr>
          <w:ilvl w:val="0"/>
          <w:numId w:val="35"/>
        </w:numPr>
        <w:spacing w:after="120"/>
        <w:ind w:left="567" w:hanging="283"/>
        <w:jc w:val="both"/>
        <w:rPr>
          <w:ins w:id="525" w:author="Hoppe " w:date="2014-07-16T10:09:00Z"/>
          <w:b/>
          <w:u w:val="single"/>
        </w:rPr>
      </w:pPr>
    </w:p>
    <w:p w:rsidR="00760721" w:rsidRDefault="00A70581" w:rsidP="00760721">
      <w:pPr>
        <w:numPr>
          <w:ilvl w:val="0"/>
          <w:numId w:val="35"/>
        </w:numPr>
        <w:spacing w:after="120"/>
        <w:ind w:left="567" w:hanging="283"/>
        <w:jc w:val="both"/>
        <w:rPr>
          <w:b/>
          <w:u w:val="single"/>
        </w:rPr>
      </w:pPr>
      <w:ins w:id="526" w:author="Hoppe " w:date="2014-07-16T10:09:00Z">
        <w:r w:rsidRPr="00734C65">
          <w:rPr>
            <w:b/>
            <w:u w:val="single"/>
          </w:rPr>
          <w:lastRenderedPageBreak/>
          <w:t>Publication of information</w:t>
        </w:r>
      </w:ins>
      <w:r w:rsidR="00734C65" w:rsidRPr="00734C65">
        <w:rPr>
          <w:b/>
          <w:u w:val="single"/>
        </w:rPr>
        <w:t xml:space="preserve">: </w:t>
      </w:r>
      <w:ins w:id="527" w:author="Hoppe, Michael" w:date="2014-07-25T11:05:00Z">
        <w:r w:rsidR="0042763E" w:rsidRPr="00734C65">
          <w:t>The DGPS service provider should provide a</w:t>
        </w:r>
      </w:ins>
      <w:ins w:id="528" w:author="Hoppe, Michael" w:date="2014-07-25T11:16:00Z">
        <w:r w:rsidR="00441C31" w:rsidRPr="00734C65">
          <w:t xml:space="preserve"> </w:t>
        </w:r>
      </w:ins>
      <w:ins w:id="529" w:author="Hoppe " w:date="2014-07-16T10:29:00Z">
        <w:del w:id="530" w:author="Hoppe, Michael" w:date="2014-07-25T11:05:00Z">
          <w:r w:rsidR="00E3270A" w:rsidRPr="00734C65" w:rsidDel="0042763E">
            <w:delText>D</w:delText>
          </w:r>
        </w:del>
      </w:ins>
      <w:ins w:id="531" w:author="Hoppe, Michael" w:date="2014-07-25T11:16:00Z">
        <w:r w:rsidR="00441C31" w:rsidRPr="00734C65">
          <w:t>d</w:t>
        </w:r>
      </w:ins>
      <w:ins w:id="532" w:author="Hoppe " w:date="2014-07-16T10:29:00Z">
        <w:r w:rsidR="00E3270A" w:rsidRPr="00734C65">
          <w:t xml:space="preserve">escription of </w:t>
        </w:r>
      </w:ins>
      <w:ins w:id="533" w:author="Hoppe, Michael" w:date="2014-07-25T11:05:00Z">
        <w:r w:rsidR="0042763E" w:rsidRPr="00734C65">
          <w:t xml:space="preserve">the DGNNS </w:t>
        </w:r>
      </w:ins>
      <w:ins w:id="534" w:author="Hoppe " w:date="2014-07-16T10:30:00Z">
        <w:r w:rsidR="00E3270A" w:rsidRPr="00734C65">
          <w:t>s</w:t>
        </w:r>
      </w:ins>
      <w:ins w:id="535" w:author="Hoppe " w:date="2014-07-16T10:29:00Z">
        <w:r w:rsidR="00E3270A" w:rsidRPr="00734C65">
          <w:t>ervice</w:t>
        </w:r>
      </w:ins>
      <w:ins w:id="536" w:author="Hoppe, Michael" w:date="2014-07-25T11:05:00Z">
        <w:r w:rsidR="0042763E" w:rsidRPr="00734C65">
          <w:t xml:space="preserve"> and </w:t>
        </w:r>
      </w:ins>
      <w:ins w:id="537" w:author="Hoppe, Michael" w:date="2014-07-25T11:06:00Z">
        <w:r w:rsidR="0042763E" w:rsidRPr="00734C65">
          <w:t xml:space="preserve">provide up to date </w:t>
        </w:r>
      </w:ins>
      <w:ins w:id="538" w:author="Hoppe, Michael" w:date="2014-07-25T11:05:00Z">
        <w:r w:rsidR="0042763E" w:rsidRPr="00734C65">
          <w:t>inform</w:t>
        </w:r>
      </w:ins>
      <w:ins w:id="539" w:author="Hoppe, Michael" w:date="2014-07-25T11:06:00Z">
        <w:r w:rsidR="0042763E" w:rsidRPr="00734C65">
          <w:t>ation of scheduled maintenance activities</w:t>
        </w:r>
      </w:ins>
      <w:ins w:id="540" w:author="alang" w:date="2014-09-22T13:48:00Z">
        <w:r w:rsidR="00A24C8C">
          <w:t>.</w:t>
        </w:r>
      </w:ins>
      <w:ins w:id="541" w:author="Hoppe, Michael" w:date="2014-07-25T11:05:00Z">
        <w:r w:rsidR="0042763E" w:rsidRPr="00734C65">
          <w:t xml:space="preserve"> </w:t>
        </w:r>
      </w:ins>
    </w:p>
    <w:p w:rsidR="00760721" w:rsidRPr="00760721" w:rsidRDefault="00760721" w:rsidP="00760721">
      <w:pPr>
        <w:spacing w:after="120"/>
        <w:ind w:left="284"/>
        <w:jc w:val="both"/>
        <w:rPr>
          <w:ins w:id="542" w:author="Hoppe " w:date="2014-07-16T10:29:00Z"/>
          <w:b/>
          <w:u w:val="single"/>
        </w:rPr>
      </w:pPr>
    </w:p>
    <w:p w:rsidR="00FF3171" w:rsidRDefault="00FF3171" w:rsidP="00FF3171"/>
    <w:p w:rsidR="007E4996" w:rsidRPr="00760721" w:rsidRDefault="007E4996" w:rsidP="00FF3171">
      <w:pPr>
        <w:pStyle w:val="Heading2"/>
        <w:rPr>
          <w:ins w:id="543" w:author="Hoppe " w:date="2014-07-16T10:42:00Z"/>
          <w:highlight w:val="yellow"/>
        </w:rPr>
      </w:pPr>
      <w:bookmarkStart w:id="544" w:name="_Toc364862101"/>
      <w:bookmarkStart w:id="545" w:name="_Toc367895677"/>
      <w:ins w:id="546" w:author="Hoppe " w:date="2014-07-16T10:41:00Z">
        <w:r w:rsidRPr="00760721">
          <w:rPr>
            <w:highlight w:val="yellow"/>
          </w:rPr>
          <w:t xml:space="preserve">Operation and </w:t>
        </w:r>
      </w:ins>
      <w:ins w:id="547" w:author="Hoppe " w:date="2014-07-16T10:42:00Z">
        <w:r w:rsidRPr="00760721">
          <w:rPr>
            <w:highlight w:val="yellow"/>
          </w:rPr>
          <w:t>Maintenance</w:t>
        </w:r>
      </w:ins>
    </w:p>
    <w:p w:rsidR="00967410" w:rsidRPr="00760721" w:rsidRDefault="00967410" w:rsidP="00760721">
      <w:pPr>
        <w:rPr>
          <w:highlight w:val="yellow"/>
        </w:rPr>
      </w:pPr>
      <w:r w:rsidRPr="00967410">
        <w:rPr>
          <w:highlight w:val="yellow"/>
        </w:rPr>
        <w:t xml:space="preserve">The DGNSS service provider is responsible </w:t>
      </w:r>
      <w:del w:id="548" w:author="alang" w:date="2014-09-22T13:48:00Z">
        <w:r w:rsidRPr="00967410" w:rsidDel="00A24C8C">
          <w:rPr>
            <w:highlight w:val="yellow"/>
          </w:rPr>
          <w:delText xml:space="preserve">to </w:delText>
        </w:r>
      </w:del>
      <w:ins w:id="549" w:author="alang" w:date="2014-09-22T13:48:00Z">
        <w:r w:rsidR="00A24C8C">
          <w:rPr>
            <w:highlight w:val="yellow"/>
          </w:rPr>
          <w:t>for the</w:t>
        </w:r>
        <w:r w:rsidR="00A24C8C" w:rsidRPr="00967410">
          <w:rPr>
            <w:highlight w:val="yellow"/>
          </w:rPr>
          <w:t xml:space="preserve"> </w:t>
        </w:r>
      </w:ins>
      <w:r w:rsidRPr="00967410">
        <w:rPr>
          <w:highlight w:val="yellow"/>
        </w:rPr>
        <w:t>operat</w:t>
      </w:r>
      <w:ins w:id="550" w:author="alang" w:date="2014-09-22T13:49:00Z">
        <w:r w:rsidR="00A24C8C">
          <w:rPr>
            <w:highlight w:val="yellow"/>
          </w:rPr>
          <w:t>ion</w:t>
        </w:r>
      </w:ins>
      <w:del w:id="551" w:author="alang" w:date="2014-09-22T13:49:00Z">
        <w:r w:rsidRPr="00967410" w:rsidDel="00A24C8C">
          <w:rPr>
            <w:highlight w:val="yellow"/>
          </w:rPr>
          <w:delText>e</w:delText>
        </w:r>
      </w:del>
      <w:r w:rsidRPr="00967410">
        <w:rPr>
          <w:highlight w:val="yellow"/>
        </w:rPr>
        <w:t xml:space="preserve"> and </w:t>
      </w:r>
      <w:ins w:id="552" w:author="alang" w:date="2014-09-22T13:49:00Z">
        <w:r w:rsidR="00A24C8C" w:rsidRPr="00967410">
          <w:rPr>
            <w:highlight w:val="yellow"/>
          </w:rPr>
          <w:t>maintena</w:t>
        </w:r>
        <w:r w:rsidR="00A24C8C">
          <w:rPr>
            <w:highlight w:val="yellow"/>
          </w:rPr>
          <w:t>nce of</w:t>
        </w:r>
      </w:ins>
      <w:r w:rsidRPr="00967410">
        <w:rPr>
          <w:highlight w:val="yellow"/>
        </w:rPr>
        <w:t xml:space="preserve"> the DGNSS service</w:t>
      </w:r>
      <w:ins w:id="553" w:author="Hoppe, Michael" w:date="2014-07-25T11:07:00Z">
        <w:r w:rsidR="0042763E">
          <w:rPr>
            <w:highlight w:val="yellow"/>
          </w:rPr>
          <w:t xml:space="preserve">. </w:t>
        </w:r>
      </w:ins>
      <w:ins w:id="554" w:author="Hoppe, Michael" w:date="2014-07-25T11:08:00Z">
        <w:r w:rsidR="0042763E">
          <w:rPr>
            <w:highlight w:val="yellow"/>
          </w:rPr>
          <w:t>To monitor the quality of the</w:t>
        </w:r>
        <w:r w:rsidR="0042763E" w:rsidRPr="00760721">
          <w:rPr>
            <w:highlight w:val="yellow"/>
          </w:rPr>
          <w:t xml:space="preserve"> service the</w:t>
        </w:r>
      </w:ins>
      <w:ins w:id="555" w:author="Hoppe, Michael" w:date="2014-07-25T11:12:00Z">
        <w:r w:rsidR="0042763E" w:rsidRPr="00760721">
          <w:rPr>
            <w:highlight w:val="yellow"/>
          </w:rPr>
          <w:t xml:space="preserve"> DGNSS</w:t>
        </w:r>
      </w:ins>
      <w:ins w:id="556" w:author="Hoppe, Michael" w:date="2014-07-25T11:08:00Z">
        <w:r w:rsidR="0042763E" w:rsidRPr="00760721">
          <w:rPr>
            <w:highlight w:val="yellow"/>
          </w:rPr>
          <w:t xml:space="preserve"> service provider </w:t>
        </w:r>
      </w:ins>
      <w:ins w:id="557" w:author="Hoppe, Michael" w:date="2014-07-25T11:09:00Z">
        <w:r w:rsidR="0042763E" w:rsidRPr="00760721">
          <w:rPr>
            <w:highlight w:val="yellow"/>
          </w:rPr>
          <w:t xml:space="preserve">should </w:t>
        </w:r>
        <w:del w:id="558" w:author="alang" w:date="2014-09-22T13:50:00Z">
          <w:r w:rsidR="0042763E" w:rsidRPr="00760721" w:rsidDel="00A24C8C">
            <w:rPr>
              <w:highlight w:val="yellow"/>
            </w:rPr>
            <w:delText xml:space="preserve">consider </w:delText>
          </w:r>
        </w:del>
      </w:ins>
      <w:ins w:id="559" w:author="Hoppe, Michael" w:date="2014-07-25T11:10:00Z">
        <w:r w:rsidR="0042763E" w:rsidRPr="00760721">
          <w:rPr>
            <w:highlight w:val="yellow"/>
          </w:rPr>
          <w:t>provid</w:t>
        </w:r>
      </w:ins>
      <w:ins w:id="560" w:author="alang" w:date="2014-09-22T13:50:00Z">
        <w:r w:rsidR="00A24C8C">
          <w:rPr>
            <w:highlight w:val="yellow"/>
          </w:rPr>
          <w:t xml:space="preserve">e </w:t>
        </w:r>
      </w:ins>
      <w:ins w:id="561" w:author="Hoppe, Michael" w:date="2014-07-25T11:10:00Z">
        <w:del w:id="562" w:author="alang" w:date="2014-09-22T13:50:00Z">
          <w:r w:rsidR="0042763E" w:rsidRPr="00760721" w:rsidDel="00A24C8C">
            <w:rPr>
              <w:highlight w:val="yellow"/>
            </w:rPr>
            <w:delText>ing</w:delText>
          </w:r>
        </w:del>
        <w:r w:rsidR="0042763E" w:rsidRPr="00760721">
          <w:rPr>
            <w:highlight w:val="yellow"/>
          </w:rPr>
          <w:t xml:space="preserve"> means to</w:t>
        </w:r>
      </w:ins>
      <w:ins w:id="563" w:author="Hoppe, Michael" w:date="2014-07-25T11:09:00Z">
        <w:r w:rsidR="0042763E" w:rsidRPr="00760721">
          <w:rPr>
            <w:highlight w:val="yellow"/>
          </w:rPr>
          <w:t>:</w:t>
        </w:r>
      </w:ins>
      <w:ins w:id="564" w:author="Hoppe, Michael" w:date="2014-07-25T11:08:00Z">
        <w:r w:rsidR="0042763E" w:rsidRPr="00760721">
          <w:rPr>
            <w:highlight w:val="yellow"/>
          </w:rPr>
          <w:t xml:space="preserve"> </w:t>
        </w:r>
      </w:ins>
    </w:p>
    <w:p w:rsidR="000252D7" w:rsidRPr="00760721" w:rsidRDefault="0042763E" w:rsidP="00760721">
      <w:pPr>
        <w:pStyle w:val="ListParagraph"/>
        <w:numPr>
          <w:ilvl w:val="0"/>
          <w:numId w:val="9"/>
        </w:numPr>
        <w:spacing w:before="0" w:after="200" w:line="276" w:lineRule="auto"/>
        <w:ind w:left="709" w:hanging="283"/>
        <w:contextualSpacing/>
        <w:rPr>
          <w:rFonts w:ascii="Times New Roman" w:hAnsi="Times New Roman" w:cs="Times New Roman"/>
          <w:sz w:val="20"/>
          <w:szCs w:val="20"/>
          <w:highlight w:val="yellow"/>
          <w:lang w:eastAsia="fi-FI"/>
        </w:rPr>
      </w:pPr>
      <w:del w:id="565" w:author="alang" w:date="2014-09-22T13:49:00Z">
        <w:r w:rsidRPr="00760721" w:rsidDel="00A24C8C">
          <w:rPr>
            <w:rFonts w:ascii="Times New Roman" w:hAnsi="Times New Roman" w:cs="Times New Roman"/>
            <w:sz w:val="20"/>
            <w:szCs w:val="20"/>
            <w:highlight w:val="yellow"/>
            <w:lang w:eastAsia="fi-FI"/>
          </w:rPr>
          <w:delText>r</w:delText>
        </w:r>
        <w:r w:rsidR="000252D7" w:rsidRPr="00760721" w:rsidDel="00A24C8C">
          <w:rPr>
            <w:rFonts w:ascii="Times New Roman" w:hAnsi="Times New Roman" w:cs="Times New Roman"/>
            <w:sz w:val="20"/>
            <w:szCs w:val="20"/>
            <w:highlight w:val="yellow"/>
            <w:lang w:eastAsia="fi-FI"/>
          </w:rPr>
          <w:delText>emote control  all system components at</w:delText>
        </w:r>
        <w:r w:rsidRPr="00760721" w:rsidDel="00A24C8C">
          <w:rPr>
            <w:rFonts w:ascii="Times New Roman" w:hAnsi="Times New Roman" w:cs="Times New Roman"/>
            <w:sz w:val="20"/>
            <w:szCs w:val="20"/>
            <w:highlight w:val="yellow"/>
            <w:lang w:eastAsia="fi-FI"/>
          </w:rPr>
          <w:delText xml:space="preserve"> </w:delText>
        </w:r>
        <w:r w:rsidR="000252D7" w:rsidRPr="00760721" w:rsidDel="00A24C8C">
          <w:rPr>
            <w:rFonts w:ascii="Times New Roman" w:hAnsi="Times New Roman" w:cs="Times New Roman"/>
            <w:sz w:val="20"/>
            <w:szCs w:val="20"/>
            <w:highlight w:val="yellow"/>
            <w:lang w:eastAsia="fi-FI"/>
          </w:rPr>
          <w:delText>DGNSS sites</w:delText>
        </w:r>
      </w:del>
      <w:r w:rsidR="00760721" w:rsidRPr="00760721">
        <w:rPr>
          <w:rFonts w:ascii="Times New Roman" w:hAnsi="Times New Roman" w:cs="Times New Roman"/>
          <w:sz w:val="20"/>
          <w:szCs w:val="20"/>
          <w:highlight w:val="yellow"/>
          <w:lang w:eastAsia="fi-FI"/>
        </w:rPr>
        <w:t>,</w:t>
      </w:r>
    </w:p>
    <w:p w:rsidR="0042763E" w:rsidRPr="00760721" w:rsidRDefault="0042763E" w:rsidP="00760721">
      <w:pPr>
        <w:pStyle w:val="ListParagraph"/>
        <w:numPr>
          <w:ilvl w:val="0"/>
          <w:numId w:val="9"/>
        </w:numPr>
        <w:spacing w:before="0" w:after="200" w:line="276" w:lineRule="auto"/>
        <w:ind w:left="709" w:hanging="283"/>
        <w:contextualSpacing/>
        <w:rPr>
          <w:rFonts w:ascii="Times New Roman" w:hAnsi="Times New Roman" w:cs="Times New Roman"/>
          <w:sz w:val="20"/>
          <w:szCs w:val="20"/>
          <w:highlight w:val="yellow"/>
          <w:lang w:eastAsia="fi-FI"/>
        </w:rPr>
      </w:pPr>
      <w:del w:id="566" w:author="alang" w:date="2014-09-22T13:50:00Z">
        <w:r w:rsidRPr="00760721" w:rsidDel="00A24C8C">
          <w:rPr>
            <w:rFonts w:ascii="Times New Roman" w:hAnsi="Times New Roman" w:cs="Times New Roman"/>
            <w:sz w:val="20"/>
            <w:szCs w:val="20"/>
            <w:highlight w:val="yellow"/>
            <w:lang w:eastAsia="fi-FI"/>
          </w:rPr>
          <w:delText xml:space="preserve"> </w:delText>
        </w:r>
      </w:del>
      <w:r w:rsidRPr="00760721">
        <w:rPr>
          <w:rFonts w:ascii="Times New Roman" w:hAnsi="Times New Roman" w:cs="Times New Roman"/>
          <w:sz w:val="20"/>
          <w:szCs w:val="20"/>
          <w:highlight w:val="yellow"/>
          <w:lang w:eastAsia="fi-FI"/>
        </w:rPr>
        <w:t xml:space="preserve">to </w:t>
      </w:r>
      <w:del w:id="567" w:author="alang" w:date="2014-09-22T13:49:00Z">
        <w:r w:rsidRPr="00760721" w:rsidDel="00A24C8C">
          <w:rPr>
            <w:rFonts w:ascii="Times New Roman" w:hAnsi="Times New Roman" w:cs="Times New Roman"/>
            <w:sz w:val="20"/>
            <w:szCs w:val="20"/>
            <w:highlight w:val="yellow"/>
            <w:lang w:eastAsia="fi-FI"/>
          </w:rPr>
          <w:delText xml:space="preserve"> </w:delText>
        </w:r>
      </w:del>
      <w:r w:rsidRPr="00760721">
        <w:rPr>
          <w:rFonts w:ascii="Times New Roman" w:hAnsi="Times New Roman" w:cs="Times New Roman"/>
          <w:sz w:val="20"/>
          <w:szCs w:val="20"/>
          <w:highlight w:val="yellow"/>
          <w:lang w:eastAsia="fi-FI"/>
        </w:rPr>
        <w:t>monitor the service using local or remote integrity monitors  (LIM, FFM)  to detect service disruptions and anomalies</w:t>
      </w:r>
      <w:r w:rsidR="00760721" w:rsidRPr="00760721">
        <w:rPr>
          <w:rFonts w:ascii="Times New Roman" w:hAnsi="Times New Roman" w:cs="Times New Roman"/>
          <w:sz w:val="20"/>
          <w:szCs w:val="20"/>
          <w:highlight w:val="yellow"/>
          <w:lang w:eastAsia="fi-FI"/>
        </w:rPr>
        <w:t>,</w:t>
      </w:r>
      <w:r w:rsidRPr="00760721">
        <w:rPr>
          <w:rFonts w:ascii="Times New Roman" w:hAnsi="Times New Roman" w:cs="Times New Roman"/>
          <w:sz w:val="20"/>
          <w:szCs w:val="20"/>
          <w:highlight w:val="yellow"/>
          <w:lang w:eastAsia="fi-FI"/>
        </w:rPr>
        <w:t xml:space="preserve"> </w:t>
      </w:r>
    </w:p>
    <w:p w:rsidR="0042763E" w:rsidRPr="00760721" w:rsidRDefault="0042763E" w:rsidP="00760721">
      <w:pPr>
        <w:pStyle w:val="ListParagraph"/>
        <w:numPr>
          <w:ilvl w:val="0"/>
          <w:numId w:val="9"/>
        </w:numPr>
        <w:spacing w:before="0" w:after="200" w:line="276" w:lineRule="auto"/>
        <w:ind w:left="709" w:hanging="283"/>
        <w:contextualSpacing/>
        <w:rPr>
          <w:rFonts w:ascii="Times New Roman" w:hAnsi="Times New Roman" w:cs="Times New Roman"/>
          <w:sz w:val="20"/>
          <w:szCs w:val="20"/>
          <w:highlight w:val="yellow"/>
          <w:lang w:eastAsia="fi-FI"/>
        </w:rPr>
      </w:pPr>
      <w:del w:id="568" w:author="alang" w:date="2014-09-22T13:50:00Z">
        <w:r w:rsidRPr="00760721" w:rsidDel="00A24C8C">
          <w:rPr>
            <w:rFonts w:ascii="Times New Roman" w:hAnsi="Times New Roman" w:cs="Times New Roman"/>
            <w:sz w:val="20"/>
            <w:szCs w:val="20"/>
            <w:highlight w:val="yellow"/>
            <w:lang w:eastAsia="fi-FI"/>
          </w:rPr>
          <w:delText>I</w:delText>
        </w:r>
      </w:del>
      <w:ins w:id="569" w:author="alang" w:date="2014-09-22T13:50:00Z">
        <w:r w:rsidR="00A24C8C">
          <w:rPr>
            <w:rFonts w:ascii="Times New Roman" w:hAnsi="Times New Roman" w:cs="Times New Roman"/>
            <w:sz w:val="20"/>
            <w:szCs w:val="20"/>
            <w:highlight w:val="yellow"/>
            <w:lang w:eastAsia="fi-FI"/>
          </w:rPr>
          <w:t>i</w:t>
        </w:r>
      </w:ins>
      <w:r w:rsidRPr="00760721">
        <w:rPr>
          <w:rFonts w:ascii="Times New Roman" w:hAnsi="Times New Roman" w:cs="Times New Roman"/>
          <w:sz w:val="20"/>
          <w:szCs w:val="20"/>
          <w:highlight w:val="yellow"/>
          <w:lang w:eastAsia="fi-FI"/>
        </w:rPr>
        <w:t>nform users in the case of navigational warnings regarding service disruptions or scheduled interruptions</w:t>
      </w:r>
      <w:r w:rsidR="00760721" w:rsidRPr="00760721">
        <w:rPr>
          <w:rFonts w:ascii="Times New Roman" w:hAnsi="Times New Roman" w:cs="Times New Roman"/>
          <w:sz w:val="20"/>
          <w:szCs w:val="20"/>
          <w:highlight w:val="yellow"/>
          <w:lang w:eastAsia="fi-FI"/>
        </w:rPr>
        <w:t>,</w:t>
      </w:r>
    </w:p>
    <w:p w:rsidR="000252D7" w:rsidRPr="00760721" w:rsidRDefault="0042763E" w:rsidP="00760721">
      <w:pPr>
        <w:pStyle w:val="ListParagraph"/>
        <w:numPr>
          <w:ilvl w:val="0"/>
          <w:numId w:val="9"/>
        </w:numPr>
        <w:spacing w:before="0" w:after="200" w:line="276" w:lineRule="auto"/>
        <w:ind w:left="709" w:hanging="283"/>
        <w:contextualSpacing/>
        <w:rPr>
          <w:rFonts w:ascii="Times New Roman" w:hAnsi="Times New Roman" w:cs="Times New Roman"/>
          <w:sz w:val="20"/>
          <w:szCs w:val="20"/>
          <w:highlight w:val="yellow"/>
          <w:lang w:eastAsia="fi-FI"/>
        </w:rPr>
      </w:pPr>
      <w:r w:rsidRPr="00760721">
        <w:rPr>
          <w:rFonts w:ascii="Times New Roman" w:hAnsi="Times New Roman" w:cs="Times New Roman"/>
          <w:sz w:val="20"/>
          <w:szCs w:val="20"/>
          <w:highlight w:val="yellow"/>
          <w:lang w:eastAsia="fi-FI"/>
        </w:rPr>
        <w:t>manage</w:t>
      </w:r>
      <w:r w:rsidR="000252D7" w:rsidRPr="00760721">
        <w:rPr>
          <w:rFonts w:ascii="Times New Roman" w:hAnsi="Times New Roman" w:cs="Times New Roman"/>
          <w:sz w:val="20"/>
          <w:szCs w:val="20"/>
          <w:highlight w:val="yellow"/>
          <w:lang w:eastAsia="fi-FI"/>
        </w:rPr>
        <w:t xml:space="preserve"> any service disruptions</w:t>
      </w:r>
      <w:r w:rsidR="00760721" w:rsidRPr="00760721">
        <w:rPr>
          <w:rFonts w:ascii="Times New Roman" w:hAnsi="Times New Roman" w:cs="Times New Roman"/>
          <w:sz w:val="20"/>
          <w:szCs w:val="20"/>
          <w:highlight w:val="yellow"/>
          <w:lang w:eastAsia="fi-FI"/>
        </w:rPr>
        <w:t>, and</w:t>
      </w:r>
    </w:p>
    <w:p w:rsidR="000252D7" w:rsidRPr="00760721" w:rsidRDefault="0042763E" w:rsidP="00760721">
      <w:pPr>
        <w:pStyle w:val="ListParagraph"/>
        <w:numPr>
          <w:ilvl w:val="0"/>
          <w:numId w:val="9"/>
        </w:numPr>
        <w:spacing w:before="0" w:after="200" w:line="276" w:lineRule="auto"/>
        <w:ind w:left="709" w:hanging="283"/>
        <w:contextualSpacing/>
        <w:rPr>
          <w:rFonts w:ascii="Times New Roman" w:hAnsi="Times New Roman" w:cs="Times New Roman"/>
          <w:sz w:val="20"/>
          <w:szCs w:val="20"/>
          <w:highlight w:val="yellow"/>
          <w:lang w:eastAsia="fi-FI"/>
        </w:rPr>
      </w:pPr>
      <w:proofErr w:type="gramStart"/>
      <w:r w:rsidRPr="00760721">
        <w:rPr>
          <w:rFonts w:ascii="Times New Roman" w:hAnsi="Times New Roman" w:cs="Times New Roman"/>
          <w:sz w:val="20"/>
          <w:szCs w:val="20"/>
          <w:highlight w:val="yellow"/>
          <w:lang w:eastAsia="fi-FI"/>
        </w:rPr>
        <w:t>manage</w:t>
      </w:r>
      <w:proofErr w:type="gramEnd"/>
      <w:r w:rsidRPr="00760721">
        <w:rPr>
          <w:rFonts w:ascii="Times New Roman" w:hAnsi="Times New Roman" w:cs="Times New Roman"/>
          <w:sz w:val="20"/>
          <w:szCs w:val="20"/>
          <w:highlight w:val="yellow"/>
          <w:lang w:eastAsia="fi-FI"/>
        </w:rPr>
        <w:t xml:space="preserve"> </w:t>
      </w:r>
      <w:r w:rsidR="000252D7" w:rsidRPr="00760721">
        <w:rPr>
          <w:rFonts w:ascii="Times New Roman" w:hAnsi="Times New Roman" w:cs="Times New Roman"/>
          <w:sz w:val="20"/>
          <w:szCs w:val="20"/>
          <w:highlight w:val="yellow"/>
          <w:lang w:eastAsia="fi-FI"/>
        </w:rPr>
        <w:t>maintenance work or changes to the service in such a way where service disruption is minimized and the users is provided with advanced warning</w:t>
      </w:r>
      <w:r w:rsidR="00760721" w:rsidRPr="00760721">
        <w:rPr>
          <w:rFonts w:ascii="Times New Roman" w:hAnsi="Times New Roman" w:cs="Times New Roman"/>
          <w:sz w:val="20"/>
          <w:szCs w:val="20"/>
          <w:highlight w:val="yellow"/>
          <w:lang w:eastAsia="fi-FI"/>
        </w:rPr>
        <w:t>.</w:t>
      </w:r>
    </w:p>
    <w:p w:rsidR="00A24C8C" w:rsidRDefault="00A24C8C">
      <w:pPr>
        <w:pStyle w:val="ListParagraph"/>
        <w:spacing w:before="0" w:after="200" w:line="276" w:lineRule="auto"/>
        <w:ind w:left="0"/>
        <w:contextualSpacing/>
        <w:rPr>
          <w:ins w:id="570" w:author="alang" w:date="2014-09-22T13:52:00Z"/>
          <w:rFonts w:ascii="Times New Roman" w:hAnsi="Times New Roman" w:cs="Times New Roman"/>
          <w:sz w:val="20"/>
          <w:szCs w:val="20"/>
          <w:highlight w:val="yellow"/>
          <w:lang w:eastAsia="fi-FI"/>
        </w:rPr>
        <w:pPrChange w:id="571" w:author="alang" w:date="2014-09-22T13:52:00Z">
          <w:pPr>
            <w:pStyle w:val="ListParagraph"/>
            <w:numPr>
              <w:numId w:val="9"/>
            </w:numPr>
            <w:spacing w:before="0" w:after="200" w:line="276" w:lineRule="auto"/>
            <w:ind w:left="709" w:hanging="283"/>
            <w:contextualSpacing/>
          </w:pPr>
        </w:pPrChange>
      </w:pPr>
    </w:p>
    <w:p w:rsidR="00760721" w:rsidRPr="00760721" w:rsidRDefault="00A24C8C">
      <w:pPr>
        <w:pStyle w:val="ListParagraph"/>
        <w:spacing w:before="0" w:after="200" w:line="276" w:lineRule="auto"/>
        <w:ind w:left="0"/>
        <w:contextualSpacing/>
        <w:rPr>
          <w:ins w:id="572" w:author="Hoppe, Michael" w:date="2014-07-25T08:51:00Z"/>
          <w:rFonts w:ascii="Times New Roman" w:hAnsi="Times New Roman" w:cs="Times New Roman"/>
          <w:sz w:val="20"/>
          <w:szCs w:val="20"/>
          <w:highlight w:val="yellow"/>
          <w:lang w:eastAsia="fi-FI"/>
        </w:rPr>
        <w:pPrChange w:id="573" w:author="alang" w:date="2014-09-22T13:52:00Z">
          <w:pPr>
            <w:pStyle w:val="ListParagraph"/>
            <w:numPr>
              <w:numId w:val="9"/>
            </w:numPr>
            <w:spacing w:before="0" w:after="200" w:line="276" w:lineRule="auto"/>
            <w:ind w:left="709" w:hanging="283"/>
            <w:contextualSpacing/>
          </w:pPr>
        </w:pPrChange>
      </w:pPr>
      <w:ins w:id="574" w:author="alang" w:date="2014-09-22T13:51:00Z">
        <w:r>
          <w:rPr>
            <w:rFonts w:ascii="Times New Roman" w:hAnsi="Times New Roman" w:cs="Times New Roman"/>
            <w:sz w:val="20"/>
            <w:szCs w:val="20"/>
            <w:highlight w:val="yellow"/>
            <w:lang w:eastAsia="fi-FI"/>
          </w:rPr>
          <w:t xml:space="preserve">The service provider may wish to consider </w:t>
        </w:r>
      </w:ins>
      <w:ins w:id="575" w:author="alang" w:date="2014-09-22T13:49:00Z">
        <w:r w:rsidRPr="00760721">
          <w:rPr>
            <w:rFonts w:ascii="Times New Roman" w:hAnsi="Times New Roman" w:cs="Times New Roman"/>
            <w:sz w:val="20"/>
            <w:szCs w:val="20"/>
            <w:highlight w:val="yellow"/>
            <w:lang w:eastAsia="fi-FI"/>
          </w:rPr>
          <w:t>remote control</w:t>
        </w:r>
      </w:ins>
      <w:ins w:id="576" w:author="alang" w:date="2014-09-22T13:51:00Z">
        <w:r>
          <w:rPr>
            <w:rFonts w:ascii="Times New Roman" w:hAnsi="Times New Roman" w:cs="Times New Roman"/>
            <w:sz w:val="20"/>
            <w:szCs w:val="20"/>
            <w:highlight w:val="yellow"/>
            <w:lang w:eastAsia="fi-FI"/>
          </w:rPr>
          <w:t xml:space="preserve"> options for </w:t>
        </w:r>
      </w:ins>
      <w:ins w:id="577" w:author="alang" w:date="2014-09-22T13:49:00Z">
        <w:r w:rsidRPr="00760721">
          <w:rPr>
            <w:rFonts w:ascii="Times New Roman" w:hAnsi="Times New Roman" w:cs="Times New Roman"/>
            <w:sz w:val="20"/>
            <w:szCs w:val="20"/>
            <w:highlight w:val="yellow"/>
            <w:lang w:eastAsia="fi-FI"/>
          </w:rPr>
          <w:t>all system components at</w:t>
        </w:r>
      </w:ins>
      <w:ins w:id="578" w:author="alang" w:date="2014-09-22T13:51:00Z">
        <w:r>
          <w:rPr>
            <w:rFonts w:ascii="Times New Roman" w:hAnsi="Times New Roman" w:cs="Times New Roman"/>
            <w:sz w:val="20"/>
            <w:szCs w:val="20"/>
            <w:highlight w:val="yellow"/>
            <w:lang w:eastAsia="fi-FI"/>
          </w:rPr>
          <w:t xml:space="preserve"> their</w:t>
        </w:r>
      </w:ins>
      <w:ins w:id="579" w:author="alang" w:date="2014-09-22T13:49:00Z">
        <w:r w:rsidRPr="00760721">
          <w:rPr>
            <w:rFonts w:ascii="Times New Roman" w:hAnsi="Times New Roman" w:cs="Times New Roman"/>
            <w:sz w:val="20"/>
            <w:szCs w:val="20"/>
            <w:highlight w:val="yellow"/>
            <w:lang w:eastAsia="fi-FI"/>
          </w:rPr>
          <w:t xml:space="preserve"> DGNSS sites</w:t>
        </w:r>
      </w:ins>
      <w:ins w:id="580" w:author="alang" w:date="2014-09-22T13:51:00Z">
        <w:r>
          <w:rPr>
            <w:rFonts w:ascii="Times New Roman" w:hAnsi="Times New Roman" w:cs="Times New Roman"/>
            <w:sz w:val="20"/>
            <w:szCs w:val="20"/>
            <w:highlight w:val="yellow"/>
            <w:lang w:eastAsia="fi-FI"/>
          </w:rPr>
          <w:t xml:space="preserve"> as this will aid the swap of system components. </w:t>
        </w:r>
      </w:ins>
      <w:del w:id="581" w:author="alang" w:date="2014-09-22T13:51:00Z">
        <w:r w:rsidR="00760721" w:rsidRPr="00760721" w:rsidDel="00A24C8C">
          <w:rPr>
            <w:rFonts w:ascii="Times New Roman" w:hAnsi="Times New Roman" w:cs="Times New Roman"/>
            <w:sz w:val="20"/>
            <w:szCs w:val="20"/>
            <w:highlight w:val="yellow"/>
            <w:lang w:eastAsia="fi-FI"/>
          </w:rPr>
          <w:delText>????</w:delText>
        </w:r>
      </w:del>
    </w:p>
    <w:p w:rsidR="00454A1E" w:rsidRDefault="00454A1E" w:rsidP="00760721">
      <w:pPr>
        <w:pStyle w:val="ListParagraph"/>
        <w:ind w:left="720"/>
        <w:rPr>
          <w:ins w:id="582" w:author="Hoppe " w:date="2014-07-16T10:41:00Z"/>
        </w:rPr>
      </w:pPr>
    </w:p>
    <w:p w:rsidR="00FF3171" w:rsidRPr="00987FFE" w:rsidRDefault="00FF3171" w:rsidP="00FF3171">
      <w:pPr>
        <w:pStyle w:val="Heading2"/>
      </w:pPr>
      <w:r>
        <w:t>P</w:t>
      </w:r>
      <w:r w:rsidRPr="00987FFE">
        <w:t>erformance</w:t>
      </w:r>
      <w:r>
        <w:t xml:space="preserve"> verification</w:t>
      </w:r>
      <w:bookmarkEnd w:id="544"/>
      <w:bookmarkEnd w:id="545"/>
    </w:p>
    <w:p w:rsidR="00D57EAC" w:rsidRDefault="005505AE" w:rsidP="00760721">
      <w:pPr>
        <w:jc w:val="both"/>
        <w:rPr>
          <w:ins w:id="583" w:author="Hoppe " w:date="2014-07-16T11:44:00Z"/>
        </w:rPr>
      </w:pPr>
      <w:ins w:id="584" w:author="Hoppe " w:date="2014-07-16T11:51:00Z">
        <w:r>
          <w:t xml:space="preserve">The </w:t>
        </w:r>
      </w:ins>
      <w:ins w:id="585" w:author="Hoppe " w:date="2014-07-16T11:49:00Z">
        <w:r w:rsidR="00FA3305">
          <w:t xml:space="preserve">DGNSS services provider should verify that accuracy and integrity requirements </w:t>
        </w:r>
      </w:ins>
      <w:ins w:id="586" w:author="Hoppe " w:date="2014-07-16T11:50:00Z">
        <w:r w:rsidR="00FA3305">
          <w:t xml:space="preserve">given in Table 1 </w:t>
        </w:r>
      </w:ins>
      <w:ins w:id="587" w:author="Hoppe " w:date="2014-07-16T11:49:00Z">
        <w:r w:rsidR="00FA3305">
          <w:t>are achieved</w:t>
        </w:r>
      </w:ins>
      <w:ins w:id="588" w:author="Hoppe " w:date="2014-07-16T11:50:00Z">
        <w:r w:rsidR="00FA3305">
          <w:t>.</w:t>
        </w:r>
      </w:ins>
      <w:ins w:id="589" w:author="Hoppe " w:date="2014-07-16T11:49:00Z">
        <w:r w:rsidR="00FA3305">
          <w:t xml:space="preserve"> </w:t>
        </w:r>
      </w:ins>
      <w:ins w:id="590" w:author="Hoppe " w:date="2014-07-16T11:48:00Z">
        <w:r w:rsidR="00FA3305">
          <w:t xml:space="preserve"> </w:t>
        </w:r>
      </w:ins>
      <w:ins w:id="591" w:author="Hoppe " w:date="2014-07-16T11:51:00Z">
        <w:r>
          <w:t xml:space="preserve">For this purpose it is necessary that GNSS </w:t>
        </w:r>
      </w:ins>
      <w:ins w:id="592" w:author="Hoppe " w:date="2014-07-16T11:52:00Z">
        <w:r>
          <w:t xml:space="preserve">availability is given and that </w:t>
        </w:r>
      </w:ins>
      <w:ins w:id="593" w:author="Hoppe " w:date="2014-07-16T11:56:00Z">
        <w:r w:rsidR="00D5236D">
          <w:t>these</w:t>
        </w:r>
      </w:ins>
      <w:ins w:id="594" w:author="Hoppe " w:date="2014-07-16T11:54:00Z">
        <w:r>
          <w:t xml:space="preserve"> performa</w:t>
        </w:r>
      </w:ins>
      <w:ins w:id="595" w:author="Hoppe " w:date="2014-07-16T11:55:00Z">
        <w:r>
          <w:t>n</w:t>
        </w:r>
      </w:ins>
      <w:ins w:id="596" w:author="Hoppe " w:date="2014-07-16T11:54:00Z">
        <w:r>
          <w:t xml:space="preserve">ce quantities </w:t>
        </w:r>
      </w:ins>
      <w:ins w:id="597" w:author="Hoppe " w:date="2014-07-16T11:55:00Z">
        <w:r>
          <w:t>ar</w:t>
        </w:r>
      </w:ins>
      <w:ins w:id="598" w:author="Hoppe " w:date="2014-07-16T11:54:00Z">
        <w:r>
          <w:t xml:space="preserve">e measured with </w:t>
        </w:r>
      </w:ins>
      <w:ins w:id="599" w:author="Hoppe " w:date="2014-07-16T11:55:00Z">
        <w:r w:rsidR="00D5236D">
          <w:t>appropriate</w:t>
        </w:r>
      </w:ins>
      <w:ins w:id="600" w:author="Hoppe " w:date="2014-07-16T11:52:00Z">
        <w:r>
          <w:t xml:space="preserve"> </w:t>
        </w:r>
      </w:ins>
      <w:ins w:id="601" w:author="Hoppe " w:date="2014-07-16T11:54:00Z">
        <w:r>
          <w:t xml:space="preserve">monitoring </w:t>
        </w:r>
      </w:ins>
      <w:ins w:id="602" w:author="Hoppe " w:date="2014-07-16T11:55:00Z">
        <w:r>
          <w:t>fa</w:t>
        </w:r>
      </w:ins>
      <w:ins w:id="603" w:author="Hoppe " w:date="2014-07-16T11:54:00Z">
        <w:r>
          <w:t>c</w:t>
        </w:r>
      </w:ins>
      <w:ins w:id="604" w:author="Hoppe " w:date="2014-07-16T11:55:00Z">
        <w:r>
          <w:t xml:space="preserve">ilities. </w:t>
        </w:r>
      </w:ins>
      <w:ins w:id="605" w:author="Hoppe " w:date="2014-07-16T11:56:00Z">
        <w:r w:rsidR="00D5236D">
          <w:t xml:space="preserve">The assessment of availability and continuity can be related either on fulfilment of accuracy and integrity </w:t>
        </w:r>
      </w:ins>
      <w:ins w:id="606" w:author="Hoppe " w:date="2014-07-16T11:57:00Z">
        <w:r w:rsidR="00D5236D">
          <w:t xml:space="preserve">(DGNSS system availability and continuity) </w:t>
        </w:r>
      </w:ins>
      <w:ins w:id="607" w:author="Hoppe " w:date="2014-07-16T11:56:00Z">
        <w:r w:rsidR="00D5236D">
          <w:t>or the provision of DGNSS signals</w:t>
        </w:r>
      </w:ins>
      <w:ins w:id="608" w:author="Hoppe " w:date="2014-07-16T11:51:00Z">
        <w:r>
          <w:t xml:space="preserve"> </w:t>
        </w:r>
      </w:ins>
      <w:ins w:id="609" w:author="Hoppe " w:date="2014-07-16T11:58:00Z">
        <w:r w:rsidR="00D5236D">
          <w:t>(DGNSS signal availability and continuity).</w:t>
        </w:r>
      </w:ins>
      <w:ins w:id="610" w:author="Hoppe " w:date="2014-07-16T11:59:00Z">
        <w:r w:rsidR="00D5236D">
          <w:t xml:space="preserve"> </w:t>
        </w:r>
      </w:ins>
      <w:ins w:id="611" w:author="Hoppe " w:date="2014-07-16T11:37:00Z">
        <w:r w:rsidR="00C97BE9">
          <w:t>Th</w:t>
        </w:r>
      </w:ins>
      <w:ins w:id="612" w:author="Hoppe " w:date="2014-07-16T11:59:00Z">
        <w:r w:rsidR="00D5236D">
          <w:t xml:space="preserve">is allows that </w:t>
        </w:r>
      </w:ins>
      <w:ins w:id="613" w:author="Hoppe " w:date="2014-07-16T11:37:00Z">
        <w:r w:rsidR="00C97BE9">
          <w:t xml:space="preserve">performance verification of DGNSS services </w:t>
        </w:r>
      </w:ins>
      <w:ins w:id="614" w:author="Hoppe " w:date="2014-07-16T11:59:00Z">
        <w:r w:rsidR="00D5236D">
          <w:t>can</w:t>
        </w:r>
      </w:ins>
      <w:ins w:id="615" w:author="Hoppe " w:date="2014-07-16T11:37:00Z">
        <w:r w:rsidR="00C97BE9">
          <w:t xml:space="preserve"> be performed taking into account </w:t>
        </w:r>
      </w:ins>
      <w:ins w:id="616" w:author="Hoppe " w:date="2014-07-16T11:38:00Z">
        <w:r w:rsidR="00C97BE9">
          <w:t xml:space="preserve">that </w:t>
        </w:r>
      </w:ins>
      <w:ins w:id="617" w:author="Hoppe " w:date="2014-07-16T11:37:00Z">
        <w:r w:rsidR="00C97BE9">
          <w:t>either</w:t>
        </w:r>
      </w:ins>
      <w:ins w:id="618" w:author="Hoppe " w:date="2014-07-16T11:38:00Z">
        <w:r w:rsidR="00C97BE9">
          <w:t xml:space="preserve"> GNSS availability is given or not. </w:t>
        </w:r>
      </w:ins>
      <w:ins w:id="619" w:author="Hoppe " w:date="2014-07-16T12:01:00Z">
        <w:r w:rsidR="00D5236D">
          <w:t>T</w:t>
        </w:r>
      </w:ins>
      <w:ins w:id="620" w:author="Hoppe " w:date="2014-07-16T12:00:00Z">
        <w:r w:rsidR="00D5236D">
          <w:t xml:space="preserve">he service provider is </w:t>
        </w:r>
      </w:ins>
      <w:ins w:id="621" w:author="Hoppe " w:date="2014-07-16T12:01:00Z">
        <w:r w:rsidR="00D5236D">
          <w:t>recommended</w:t>
        </w:r>
      </w:ins>
      <w:ins w:id="622" w:author="Hoppe " w:date="2014-07-16T12:00:00Z">
        <w:r w:rsidR="00D5236D">
          <w:t xml:space="preserve"> </w:t>
        </w:r>
      </w:ins>
      <w:ins w:id="623" w:author="Hoppe " w:date="2014-07-16T12:01:00Z">
        <w:r w:rsidR="00D5236D">
          <w:t xml:space="preserve">to provide </w:t>
        </w:r>
        <w:r w:rsidR="00373E85">
          <w:t>as a mini</w:t>
        </w:r>
      </w:ins>
      <w:ins w:id="624" w:author="Hoppe " w:date="2014-07-16T12:02:00Z">
        <w:r w:rsidR="00373E85">
          <w:t>m</w:t>
        </w:r>
      </w:ins>
      <w:ins w:id="625" w:author="Hoppe " w:date="2014-07-16T12:01:00Z">
        <w:r w:rsidR="00373E85">
          <w:t>um the performance verifications given below.</w:t>
        </w:r>
      </w:ins>
    </w:p>
    <w:p w:rsidR="00E450DD" w:rsidRPr="00E450DD" w:rsidRDefault="00E450DD" w:rsidP="00760721">
      <w:pPr>
        <w:pStyle w:val="Heading3"/>
        <w:ind w:left="720"/>
        <w:rPr>
          <w:ins w:id="626" w:author="Hoppe " w:date="2014-07-16T10:57:00Z"/>
          <w:szCs w:val="24"/>
        </w:rPr>
      </w:pPr>
      <w:ins w:id="627" w:author="Hoppe " w:date="2014-07-16T11:11:00Z">
        <w:r w:rsidRPr="00E450DD">
          <w:rPr>
            <w:szCs w:val="24"/>
          </w:rPr>
          <w:t>DGNSS signal availability</w:t>
        </w:r>
      </w:ins>
    </w:p>
    <w:p w:rsidR="00FF3171" w:rsidRDefault="00FF3171" w:rsidP="00FF3171">
      <w:r>
        <w:t xml:space="preserve">The service provider should designate a geographical area where </w:t>
      </w:r>
      <w:del w:id="628" w:author="alang" w:date="2014-09-22T13:53:00Z">
        <w:r w:rsidDel="009605E8">
          <w:delText xml:space="preserve">he </w:delText>
        </w:r>
      </w:del>
      <w:ins w:id="629" w:author="alang" w:date="2014-09-22T13:53:00Z">
        <w:r w:rsidR="009605E8">
          <w:t xml:space="preserve">they </w:t>
        </w:r>
      </w:ins>
      <w:del w:id="630" w:author="alang" w:date="2014-09-22T13:54:00Z">
        <w:r w:rsidR="004422E8" w:rsidDel="009605E8">
          <w:delText>intend</w:delText>
        </w:r>
      </w:del>
      <w:del w:id="631" w:author="alang" w:date="2014-09-22T13:53:00Z">
        <w:r w:rsidR="004422E8" w:rsidDel="009605E8">
          <w:delText>s</w:delText>
        </w:r>
      </w:del>
      <w:del w:id="632" w:author="alang" w:date="2014-09-22T13:54:00Z">
        <w:r w:rsidDel="009605E8">
          <w:delText xml:space="preserve"> to</w:delText>
        </w:r>
      </w:del>
      <w:r>
        <w:t xml:space="preserve"> operate the</w:t>
      </w:r>
      <w:ins w:id="633" w:author="alang" w:date="2014-09-22T13:53:00Z">
        <w:r w:rsidR="009605E8">
          <w:t>ir</w:t>
        </w:r>
      </w:ins>
      <w:r>
        <w:t xml:space="preserve"> service within </w:t>
      </w:r>
      <w:ins w:id="634" w:author="alang" w:date="2014-09-22T13:54:00Z">
        <w:r w:rsidR="009605E8">
          <w:t xml:space="preserve">the </w:t>
        </w:r>
      </w:ins>
      <w:r>
        <w:t xml:space="preserve">required performance. </w:t>
      </w:r>
      <w:r w:rsidRPr="00324A1E">
        <w:t xml:space="preserve">The service area may be limited </w:t>
      </w:r>
      <w:del w:id="635" w:author="alang" w:date="2014-09-22T13:54:00Z">
        <w:r w:rsidDel="009605E8">
          <w:delText xml:space="preserve">only </w:delText>
        </w:r>
      </w:del>
      <w:r>
        <w:t xml:space="preserve">by </w:t>
      </w:r>
      <w:r w:rsidRPr="00324A1E">
        <w:t>beacon signal strength</w:t>
      </w:r>
      <w:r>
        <w:t>s</w:t>
      </w:r>
      <w:r w:rsidRPr="00324A1E">
        <w:t xml:space="preserve"> or may be a specific geographical area as designated by the operator.</w:t>
      </w:r>
      <w:r>
        <w:t xml:space="preserve"> The service provider is recommended to analyse service performance and include information about the extent of the service area in its publications.</w:t>
      </w:r>
    </w:p>
    <w:p w:rsidR="00FF3171" w:rsidRDefault="00FF3171" w:rsidP="00FF3171">
      <w:commentRangeStart w:id="636"/>
      <w:r>
        <w:t>In cases where coverage from DGNSS beacons belonging to separate service providers partially overlap</w:t>
      </w:r>
      <w:ins w:id="637" w:author="alang" w:date="2014-09-22T13:54:00Z">
        <w:r w:rsidR="009605E8">
          <w:t>,</w:t>
        </w:r>
      </w:ins>
      <w:r>
        <w:t xml:space="preserve"> it is recommended also to take this into account</w:t>
      </w:r>
      <w:r w:rsidRPr="00F50E6D">
        <w:t xml:space="preserve"> </w:t>
      </w:r>
      <w:r>
        <w:t xml:space="preserve">as </w:t>
      </w:r>
      <w:del w:id="638" w:author="alang" w:date="2014-09-22T13:54:00Z">
        <w:r w:rsidDel="009605E8">
          <w:delText xml:space="preserve">this </w:delText>
        </w:r>
      </w:del>
      <w:ins w:id="639" w:author="alang" w:date="2014-09-22T13:54:00Z">
        <w:r w:rsidR="009605E8">
          <w:t>t</w:t>
        </w:r>
      </w:ins>
      <w:ins w:id="640" w:author="alang" w:date="2014-09-22T13:55:00Z">
        <w:r w:rsidR="009605E8">
          <w:t>hese</w:t>
        </w:r>
      </w:ins>
      <w:ins w:id="641" w:author="alang" w:date="2014-09-22T13:54:00Z">
        <w:r w:rsidR="009605E8">
          <w:t xml:space="preserve"> </w:t>
        </w:r>
      </w:ins>
      <w:r>
        <w:t>provide a contribution to performance in the overlapping area</w:t>
      </w:r>
      <w:commentRangeEnd w:id="636"/>
      <w:r w:rsidR="009605E8">
        <w:rPr>
          <w:rStyle w:val="CommentReference"/>
        </w:rPr>
        <w:commentReference w:id="636"/>
      </w:r>
      <w:r>
        <w:t>. In order to maximize the combined performance such service providers should:</w:t>
      </w:r>
    </w:p>
    <w:p w:rsidR="003F4755" w:rsidRDefault="00FF3171" w:rsidP="00760721">
      <w:pPr>
        <w:pStyle w:val="ListParagraph"/>
        <w:numPr>
          <w:ilvl w:val="0"/>
          <w:numId w:val="8"/>
        </w:numPr>
        <w:spacing w:before="0" w:after="200" w:line="276" w:lineRule="auto"/>
        <w:contextualSpacing/>
        <w:rPr>
          <w:rFonts w:ascii="Times New Roman" w:hAnsi="Times New Roman" w:cs="Times New Roman"/>
          <w:sz w:val="20"/>
          <w:szCs w:val="20"/>
        </w:rPr>
      </w:pPr>
      <w:r w:rsidRPr="004422E8">
        <w:rPr>
          <w:rFonts w:ascii="Times New Roman" w:hAnsi="Times New Roman" w:cs="Times New Roman"/>
          <w:sz w:val="20"/>
          <w:szCs w:val="20"/>
        </w:rPr>
        <w:t>coordinate the scheduling of maintenance work that may affect the service performance in  overlapping areas</w:t>
      </w:r>
      <w:r w:rsidR="00760721">
        <w:rPr>
          <w:rFonts w:ascii="Times New Roman" w:hAnsi="Times New Roman" w:cs="Times New Roman"/>
          <w:sz w:val="20"/>
          <w:szCs w:val="20"/>
        </w:rPr>
        <w:t>,</w:t>
      </w:r>
    </w:p>
    <w:p w:rsidR="003F4755" w:rsidRDefault="00FF3171" w:rsidP="00760721">
      <w:pPr>
        <w:pStyle w:val="ListParagraph"/>
        <w:numPr>
          <w:ilvl w:val="0"/>
          <w:numId w:val="8"/>
        </w:numPr>
        <w:spacing w:before="0" w:after="200" w:line="276" w:lineRule="auto"/>
        <w:contextualSpacing/>
        <w:rPr>
          <w:rFonts w:ascii="Times New Roman" w:hAnsi="Times New Roman" w:cs="Times New Roman"/>
          <w:sz w:val="20"/>
          <w:szCs w:val="20"/>
        </w:rPr>
      </w:pPr>
      <w:r w:rsidRPr="004422E8">
        <w:rPr>
          <w:rFonts w:ascii="Times New Roman" w:hAnsi="Times New Roman" w:cs="Times New Roman"/>
          <w:sz w:val="20"/>
          <w:szCs w:val="20"/>
        </w:rPr>
        <w:t>exchange information about service disruptions affecting overlapping areas</w:t>
      </w:r>
      <w:r w:rsidR="00760721">
        <w:rPr>
          <w:rFonts w:ascii="Times New Roman" w:hAnsi="Times New Roman" w:cs="Times New Roman"/>
          <w:sz w:val="20"/>
          <w:szCs w:val="20"/>
        </w:rPr>
        <w:t>,</w:t>
      </w:r>
    </w:p>
    <w:p w:rsidR="003F4755" w:rsidRDefault="00FF3171" w:rsidP="00760721">
      <w:pPr>
        <w:pStyle w:val="ListParagraph"/>
        <w:numPr>
          <w:ilvl w:val="0"/>
          <w:numId w:val="8"/>
        </w:numPr>
        <w:spacing w:before="0" w:after="200" w:line="276" w:lineRule="auto"/>
        <w:contextualSpacing/>
        <w:rPr>
          <w:rFonts w:ascii="Times New Roman" w:hAnsi="Times New Roman" w:cs="Times New Roman"/>
          <w:sz w:val="20"/>
          <w:szCs w:val="20"/>
        </w:rPr>
      </w:pPr>
      <w:proofErr w:type="gramStart"/>
      <w:r w:rsidRPr="004422E8">
        <w:rPr>
          <w:rFonts w:ascii="Times New Roman" w:hAnsi="Times New Roman" w:cs="Times New Roman"/>
          <w:sz w:val="20"/>
          <w:szCs w:val="20"/>
        </w:rPr>
        <w:t>exchange</w:t>
      </w:r>
      <w:proofErr w:type="gramEnd"/>
      <w:r w:rsidRPr="004422E8">
        <w:rPr>
          <w:rFonts w:ascii="Times New Roman" w:hAnsi="Times New Roman" w:cs="Times New Roman"/>
          <w:sz w:val="20"/>
          <w:szCs w:val="20"/>
        </w:rPr>
        <w:t xml:space="preserve"> information about achieved performance for the beacons in the overlapping areas</w:t>
      </w:r>
      <w:r w:rsidR="00760721">
        <w:rPr>
          <w:rFonts w:ascii="Times New Roman" w:hAnsi="Times New Roman" w:cs="Times New Roman"/>
          <w:sz w:val="20"/>
          <w:szCs w:val="20"/>
        </w:rPr>
        <w:t>.</w:t>
      </w:r>
    </w:p>
    <w:p w:rsidR="00FF3171" w:rsidRDefault="00FF3171" w:rsidP="00FF3171">
      <w:bookmarkStart w:id="642" w:name="_Toc364862103"/>
      <w:r w:rsidRPr="00D84043">
        <w:rPr>
          <w:szCs w:val="24"/>
        </w:rPr>
        <w:t xml:space="preserve">Availability </w:t>
      </w:r>
      <w:bookmarkEnd w:id="642"/>
      <w:r>
        <w:t>requirements are stated in chapter 2.</w:t>
      </w:r>
    </w:p>
    <w:p w:rsidR="00FF3171" w:rsidRDefault="00FF3171" w:rsidP="00FF3171">
      <w:r>
        <w:t>The service provider is recommended to take the degree of coverage from multiple beacons into account when validating the service availability. The service provider is recommended to consider implementing signal far field monitors in order to monitor signal strength.</w:t>
      </w:r>
    </w:p>
    <w:p w:rsidR="00FF3171" w:rsidRDefault="00FF3171" w:rsidP="00FF3171"/>
    <w:p w:rsidR="00FF3171" w:rsidRPr="004C7685" w:rsidRDefault="00FF3171" w:rsidP="00FF3171">
      <w:r>
        <w:t xml:space="preserve">Availability of the signal from a single beacon </w:t>
      </w:r>
      <w:r w:rsidRPr="004C7685">
        <w:t>can be written as:</w:t>
      </w:r>
    </w:p>
    <w:p w:rsidR="00FF3171" w:rsidRDefault="00FF3171" w:rsidP="00FF3171">
      <w:r>
        <w:t>Availability (A</w:t>
      </w:r>
      <w:r w:rsidRPr="00DA2BA0">
        <w:rPr>
          <w:vertAlign w:val="subscript"/>
        </w:rPr>
        <w:t>1</w:t>
      </w:r>
      <w:r>
        <w:t xml:space="preserve">) = </w:t>
      </w:r>
      <w:r w:rsidRPr="004C7685">
        <w:t xml:space="preserve">UP TIME/TOTAL TIME </w:t>
      </w:r>
    </w:p>
    <w:p w:rsidR="00FF3171" w:rsidRDefault="00FF3171" w:rsidP="00FF3171">
      <w:r w:rsidRPr="004C7685">
        <w:t>Where:</w:t>
      </w:r>
    </w:p>
    <w:p w:rsidR="00FF3171" w:rsidRPr="007D38E3" w:rsidRDefault="00FF3171" w:rsidP="00FF3171">
      <w:pPr>
        <w:rPr>
          <w:highlight w:val="yellow"/>
        </w:rPr>
      </w:pPr>
      <w:r>
        <w:lastRenderedPageBreak/>
        <w:t xml:space="preserve">UP TIME = </w:t>
      </w:r>
      <w:commentRangeStart w:id="643"/>
      <w:r w:rsidRPr="00E12733">
        <w:rPr>
          <w:highlight w:val="yellow"/>
        </w:rPr>
        <w:t xml:space="preserve">the time where the beacon provide a signal with signal strength and SNR within </w:t>
      </w:r>
    </w:p>
    <w:p w:rsidR="00FF3171" w:rsidRDefault="00FF3171" w:rsidP="00FF3171">
      <w:proofErr w:type="gramStart"/>
      <w:r w:rsidRPr="00E12733">
        <w:rPr>
          <w:highlight w:val="yellow"/>
        </w:rPr>
        <w:t>stated</w:t>
      </w:r>
      <w:proofErr w:type="gramEnd"/>
      <w:r w:rsidRPr="00E12733">
        <w:rPr>
          <w:highlight w:val="yellow"/>
        </w:rPr>
        <w:t xml:space="preserve"> bounds and provide accuracy and integrity warnings within requirement</w:t>
      </w:r>
      <w:commentRangeEnd w:id="643"/>
      <w:r>
        <w:rPr>
          <w:rStyle w:val="CommentReference"/>
        </w:rPr>
        <w:commentReference w:id="643"/>
      </w:r>
    </w:p>
    <w:p w:rsidR="00FF3171" w:rsidRDefault="00FF3171" w:rsidP="00FF3171">
      <w:r>
        <w:t>TOTAL TIME should be an extended period of time up to 2 years</w:t>
      </w:r>
    </w:p>
    <w:p w:rsidR="00FF3171" w:rsidRDefault="00FF3171" w:rsidP="00FF3171">
      <w:r>
        <w:t xml:space="preserve">In case of loss of signal from one DGNSS beacon DGNSS receivers are capable of automatically re-acquiring signal from other beacons that normally provide sufficient signal strength at the </w:t>
      </w:r>
      <w:del w:id="644" w:author="alang" w:date="2014-09-22T13:57:00Z">
        <w:r w:rsidDel="009605E8">
          <w:delText>users</w:delText>
        </w:r>
      </w:del>
      <w:ins w:id="645" w:author="alang" w:date="2014-09-22T13:57:00Z">
        <w:r w:rsidR="009605E8">
          <w:t>user’s</w:t>
        </w:r>
      </w:ins>
      <w:r>
        <w:t xml:space="preserve"> location. In such areas of overlapping coverage service</w:t>
      </w:r>
      <w:r w:rsidRPr="004C7685">
        <w:t xml:space="preserve"> availability is </w:t>
      </w:r>
      <w:r>
        <w:t xml:space="preserve">defined as the probability that </w:t>
      </w:r>
      <w:ins w:id="646" w:author="alang" w:date="2014-09-22T13:57:00Z">
        <w:r w:rsidR="009605E8">
          <w:t xml:space="preserve">a </w:t>
        </w:r>
      </w:ins>
      <w:r>
        <w:t xml:space="preserve">signal from at least one beacon </w:t>
      </w:r>
      <w:ins w:id="647" w:author="alang" w:date="2014-09-22T13:57:00Z">
        <w:r w:rsidR="009605E8">
          <w:t xml:space="preserve">(which meets the accuracy and integrity requirements) </w:t>
        </w:r>
      </w:ins>
      <w:r>
        <w:t>is present.</w:t>
      </w:r>
    </w:p>
    <w:p w:rsidR="00FF3171" w:rsidRDefault="00FF3171" w:rsidP="00FF3171">
      <w:r>
        <w:t>M</w:t>
      </w:r>
      <w:r w:rsidRPr="004C7685">
        <w:t>athematically this can be written as:</w:t>
      </w:r>
      <w:r>
        <w:t xml:space="preserve"> </w:t>
      </w:r>
    </w:p>
    <w:p w:rsidR="00FF3171" w:rsidRDefault="00FF3171" w:rsidP="00FF3171">
      <w:proofErr w:type="spellStart"/>
      <w:r>
        <w:t>A</w:t>
      </w:r>
      <w:r>
        <w:rPr>
          <w:vertAlign w:val="subscript"/>
        </w:rPr>
        <w:t>service</w:t>
      </w:r>
      <w:proofErr w:type="spellEnd"/>
      <w:r w:rsidRPr="005B74DC">
        <w:rPr>
          <w:vertAlign w:val="subscript"/>
        </w:rPr>
        <w:t xml:space="preserve"> </w:t>
      </w:r>
      <w:r>
        <w:t>= 1 – (1 – A</w:t>
      </w:r>
      <w:r w:rsidRPr="005B74DC">
        <w:rPr>
          <w:vertAlign w:val="subscript"/>
        </w:rPr>
        <w:t>1</w:t>
      </w:r>
      <w:proofErr w:type="gramStart"/>
      <w:r>
        <w:t>)</w:t>
      </w:r>
      <w:r w:rsidRPr="005B74DC">
        <w:rPr>
          <w:vertAlign w:val="superscript"/>
        </w:rPr>
        <w:t>n</w:t>
      </w:r>
      <w:proofErr w:type="gramEnd"/>
      <w:r>
        <w:rPr>
          <w:vertAlign w:val="superscript"/>
        </w:rPr>
        <w:t xml:space="preserve">  </w:t>
      </w:r>
    </w:p>
    <w:p w:rsidR="00FF3171" w:rsidRDefault="00FF3171" w:rsidP="00FF3171">
      <w:r>
        <w:t>Where:</w:t>
      </w:r>
    </w:p>
    <w:p w:rsidR="00FF3171" w:rsidRDefault="00FF3171" w:rsidP="00FF3171">
      <w:r>
        <w:t xml:space="preserve">n = number of beacons that </w:t>
      </w:r>
      <w:del w:id="648" w:author="alang" w:date="2014-09-22T13:57:00Z">
        <w:r w:rsidDel="009605E8">
          <w:delText>provide sufficient signal strength</w:delText>
        </w:r>
      </w:del>
      <w:ins w:id="649" w:author="alang" w:date="2014-09-22T13:57:00Z">
        <w:r w:rsidR="009605E8">
          <w:t>meet the performance requirements</w:t>
        </w:r>
      </w:ins>
      <w:r>
        <w:t xml:space="preserve"> at the receiver location</w:t>
      </w:r>
    </w:p>
    <w:p w:rsidR="00FF3171" w:rsidRPr="00945196" w:rsidRDefault="00FF3171" w:rsidP="00FF3171">
      <w:pPr>
        <w:rPr>
          <w:vertAlign w:val="subscript"/>
        </w:rPr>
      </w:pPr>
      <w:commentRangeStart w:id="650"/>
      <w:r>
        <w:t>A</w:t>
      </w:r>
      <w:r>
        <w:rPr>
          <w:vertAlign w:val="subscript"/>
        </w:rPr>
        <w:t>1 =</w:t>
      </w:r>
      <w:r w:rsidRPr="00945196">
        <w:t xml:space="preserve"> </w:t>
      </w:r>
      <w:r>
        <w:t>signal availability from a single beacon</w:t>
      </w:r>
    </w:p>
    <w:p w:rsidR="00FF3171" w:rsidRDefault="00FF3171" w:rsidP="00FF3171">
      <w:r>
        <w:t xml:space="preserve">The average availability over the service area as a whole may be estimated from the above and from the </w:t>
      </w:r>
      <w:r w:rsidR="00760721">
        <w:t>p</w:t>
      </w:r>
      <w:r>
        <w:t xml:space="preserve">roportions of the service area covered from different numbers of beacons. See </w:t>
      </w:r>
      <w:del w:id="651" w:author="Hoppe " w:date="2014-07-16T13:39:00Z">
        <w:r w:rsidDel="00B21558">
          <w:delText>worked</w:delText>
        </w:r>
      </w:del>
      <w:ins w:id="652" w:author="Hoppe " w:date="2014-07-16T13:44:00Z">
        <w:r w:rsidR="00C779FF">
          <w:t>Calculation</w:t>
        </w:r>
      </w:ins>
      <w:r>
        <w:t xml:space="preserve"> example</w:t>
      </w:r>
      <w:del w:id="653" w:author="Hoppe " w:date="2014-07-16T13:44:00Z">
        <w:r w:rsidDel="00C779FF">
          <w:delText>s</w:delText>
        </w:r>
      </w:del>
      <w:r>
        <w:t xml:space="preserve"> in ANNEX</w:t>
      </w:r>
      <w:ins w:id="654" w:author="Hoppe " w:date="2014-07-16T13:39:00Z">
        <w:r w:rsidR="00B21558">
          <w:t xml:space="preserve"> C</w:t>
        </w:r>
      </w:ins>
      <w:r>
        <w:t>.</w:t>
      </w:r>
      <w:commentRangeEnd w:id="650"/>
      <w:r w:rsidR="009605E8">
        <w:rPr>
          <w:rStyle w:val="CommentReference"/>
        </w:rPr>
        <w:commentReference w:id="650"/>
      </w:r>
    </w:p>
    <w:p w:rsidR="00FF3171" w:rsidRDefault="00FF3171" w:rsidP="00FF3171"/>
    <w:p w:rsidR="00FF3171" w:rsidRPr="00D84043" w:rsidRDefault="00B62F0D" w:rsidP="00FF3171">
      <w:pPr>
        <w:pStyle w:val="Heading3"/>
        <w:ind w:left="720"/>
        <w:rPr>
          <w:szCs w:val="24"/>
        </w:rPr>
      </w:pPr>
      <w:bookmarkStart w:id="655" w:name="_Toc367895678"/>
      <w:bookmarkStart w:id="656" w:name="_Toc364862104"/>
      <w:commentRangeStart w:id="657"/>
      <w:ins w:id="658" w:author="Hoppe " w:date="2014-07-16T12:03:00Z">
        <w:r>
          <w:rPr>
            <w:szCs w:val="24"/>
          </w:rPr>
          <w:t xml:space="preserve">DGNSS </w:t>
        </w:r>
      </w:ins>
      <w:commentRangeEnd w:id="657"/>
      <w:r w:rsidR="009605E8">
        <w:rPr>
          <w:rStyle w:val="CommentReference"/>
          <w:rFonts w:ascii="Times New Roman" w:hAnsi="Times New Roman"/>
          <w:b w:val="0"/>
          <w:bCs w:val="0"/>
          <w:szCs w:val="20"/>
        </w:rPr>
        <w:commentReference w:id="657"/>
      </w:r>
      <w:ins w:id="659" w:author="Hoppe " w:date="2014-07-16T12:03:00Z">
        <w:r>
          <w:rPr>
            <w:szCs w:val="24"/>
          </w:rPr>
          <w:t>signal c</w:t>
        </w:r>
      </w:ins>
      <w:r w:rsidR="00FF3171" w:rsidRPr="00D84043">
        <w:rPr>
          <w:szCs w:val="24"/>
        </w:rPr>
        <w:t>ontinuity</w:t>
      </w:r>
      <w:bookmarkEnd w:id="655"/>
      <w:r w:rsidR="00FF3171" w:rsidRPr="00D84043">
        <w:rPr>
          <w:szCs w:val="24"/>
        </w:rPr>
        <w:t xml:space="preserve"> </w:t>
      </w:r>
      <w:bookmarkEnd w:id="656"/>
    </w:p>
    <w:p w:rsidR="00FF3171" w:rsidRDefault="00FF3171" w:rsidP="00FF3171">
      <w:r>
        <w:t>Continuity requirements are stated in chapter 2</w:t>
      </w:r>
      <w:del w:id="660" w:author="alang" w:date="2014-09-22T13:59:00Z">
        <w:r w:rsidDel="00A15426">
          <w:delText>.</w:delText>
        </w:r>
      </w:del>
      <w:r>
        <w:t xml:space="preserve">. </w:t>
      </w:r>
      <w:del w:id="661" w:author="alang" w:date="2014-09-22T14:01:00Z">
        <w:r w:rsidDel="00A15426">
          <w:delText xml:space="preserve">The </w:delText>
        </w:r>
      </w:del>
      <w:del w:id="662" w:author="alang" w:date="2014-09-22T13:59:00Z">
        <w:r w:rsidDel="00A15426">
          <w:delText>time interval is the</w:delText>
        </w:r>
      </w:del>
      <w:del w:id="663" w:author="alang" w:date="2014-09-22T14:01:00Z">
        <w:r w:rsidDel="00A15426">
          <w:delText xml:space="preserve"> Continuity Time Interval (CTI). </w:delText>
        </w:r>
      </w:del>
      <w:r>
        <w:t xml:space="preserve">For a DGNSS beacon the continuity can be calculated as the probability that a signal failure incident will start during </w:t>
      </w:r>
      <w:ins w:id="664" w:author="alang" w:date="2014-09-22T14:01:00Z">
        <w:r w:rsidR="00A15426">
          <w:t>the Continuity Time Interval (CTI)</w:t>
        </w:r>
      </w:ins>
      <w:del w:id="665" w:author="alang" w:date="2014-09-22T14:01:00Z">
        <w:r w:rsidDel="00A15426">
          <w:delText>any CTI</w:delText>
        </w:r>
      </w:del>
      <w:r>
        <w:t>. Normally the CTI will be very small compared to the typical interval between failures (MTBF) and thus the continuity can be m</w:t>
      </w:r>
      <w:r w:rsidRPr="00132F40">
        <w:t>athematically this written as:</w:t>
      </w:r>
      <w:r>
        <w:t xml:space="preserve"> </w:t>
      </w:r>
    </w:p>
    <w:p w:rsidR="00FF3171" w:rsidRDefault="00FF3171" w:rsidP="00FF3171">
      <w:r>
        <w:t xml:space="preserve">Continuity (C) = 1-CTI/MTBF </w:t>
      </w:r>
    </w:p>
    <w:p w:rsidR="00FF3171" w:rsidRDefault="00FF3171" w:rsidP="00FF3171">
      <w:r>
        <w:t>Where:</w:t>
      </w:r>
    </w:p>
    <w:p w:rsidR="00FF3171" w:rsidRDefault="00FF3171" w:rsidP="00FF3171">
      <w:r>
        <w:t>CTI = Continuity Time Interval</w:t>
      </w:r>
      <w:ins w:id="666" w:author="alang" w:date="2014-09-22T14:02:00Z">
        <w:r w:rsidR="00A15426">
          <w:t>, 15 minutes</w:t>
        </w:r>
      </w:ins>
      <w:r>
        <w:t xml:space="preserve"> as stated in </w:t>
      </w:r>
      <w:proofErr w:type="gramStart"/>
      <w:r>
        <w:t>A.1046(</w:t>
      </w:r>
      <w:proofErr w:type="gramEnd"/>
      <w:r>
        <w:t>27)</w:t>
      </w:r>
    </w:p>
    <w:p w:rsidR="00FF3171" w:rsidRDefault="00FF3171" w:rsidP="00FF3171">
      <w:r>
        <w:t xml:space="preserve">MTBF = the Mean Time </w:t>
      </w:r>
      <w:proofErr w:type="gramStart"/>
      <w:r>
        <w:t>Between</w:t>
      </w:r>
      <w:proofErr w:type="gramEnd"/>
      <w:r>
        <w:t xml:space="preserve"> Failures, as measured by the service provider</w:t>
      </w:r>
      <w:ins w:id="667" w:author="alang" w:date="2014-09-22T14:02:00Z">
        <w:r w:rsidR="00A15426">
          <w:t xml:space="preserve"> </w:t>
        </w:r>
        <w:commentRangeStart w:id="668"/>
        <w:r w:rsidR="00A15426">
          <w:t>over 2 years</w:t>
        </w:r>
        <w:commentRangeEnd w:id="668"/>
        <w:r w:rsidR="00A15426">
          <w:rPr>
            <w:rStyle w:val="CommentReference"/>
          </w:rPr>
          <w:commentReference w:id="668"/>
        </w:r>
      </w:ins>
    </w:p>
    <w:p w:rsidR="00FF3171" w:rsidRDefault="00FF3171" w:rsidP="00FF3171">
      <w:r w:rsidRPr="002D702F">
        <w:t xml:space="preserve">There is no need to include the availability at the beginning of the time period of the operation because if there is no service, then the operation will not commence. </w:t>
      </w:r>
      <w:r>
        <w:t xml:space="preserve">If the </w:t>
      </w:r>
      <w:r w:rsidR="004422E8">
        <w:t xml:space="preserve">beacon </w:t>
      </w:r>
      <w:del w:id="669" w:author="alang" w:date="2014-09-22T14:03:00Z">
        <w:r w:rsidR="004422E8" w:rsidDel="00A15426">
          <w:delText>is</w:delText>
        </w:r>
        <w:r w:rsidDel="00A15426">
          <w:delText xml:space="preserve"> </w:delText>
        </w:r>
      </w:del>
      <w:r>
        <w:t xml:space="preserve">used </w:t>
      </w:r>
      <w:r w:rsidRPr="002D702F">
        <w:t xml:space="preserve">during the CTI </w:t>
      </w:r>
      <w:r>
        <w:t>suffer</w:t>
      </w:r>
      <w:ins w:id="670" w:author="alang" w:date="2014-09-22T14:03:00Z">
        <w:r w:rsidR="00A15426">
          <w:t>s</w:t>
        </w:r>
      </w:ins>
      <w:r>
        <w:t xml:space="preserve"> a disruption </w:t>
      </w:r>
      <w:r w:rsidRPr="002D702F">
        <w:t xml:space="preserve">there may, depending on </w:t>
      </w:r>
      <w:r>
        <w:t xml:space="preserve">the receiver design, be a </w:t>
      </w:r>
      <w:r w:rsidRPr="002D702F">
        <w:t>d</w:t>
      </w:r>
      <w:r>
        <w:t>elay of several minutes while the DGNSS receiver re-</w:t>
      </w:r>
      <w:r w:rsidRPr="002D702F">
        <w:t xml:space="preserve">acquire signal from another </w:t>
      </w:r>
      <w:r>
        <w:t>beacon</w:t>
      </w:r>
      <w:r w:rsidRPr="002D702F">
        <w:t xml:space="preserve">. </w:t>
      </w:r>
      <w:r>
        <w:t>This delay may be unacceptable for a particular operation and it is recommended that</w:t>
      </w:r>
      <w:r w:rsidRPr="002D702F">
        <w:t xml:space="preserve"> continuity should not tak</w:t>
      </w:r>
      <w:r>
        <w:t>e into account the presence of DGNSS signals from multiple beacons.</w:t>
      </w:r>
    </w:p>
    <w:p w:rsidR="00FF3171" w:rsidRDefault="00FF3171" w:rsidP="00FF3171">
      <w:r>
        <w:t xml:space="preserve">The average continuity for the service area as a whole may be estimated from the proportions of the service area covered from different beacons or, if beacons are experiencing similar MTBFs, as the average beacon continuity. See </w:t>
      </w:r>
      <w:del w:id="671" w:author="Hoppe " w:date="2014-07-16T13:45:00Z">
        <w:r w:rsidDel="00EB15BE">
          <w:delText xml:space="preserve">worked </w:delText>
        </w:r>
      </w:del>
      <w:ins w:id="672" w:author="Hoppe " w:date="2014-07-16T13:45:00Z">
        <w:r w:rsidR="00EB15BE">
          <w:t xml:space="preserve">calculated </w:t>
        </w:r>
      </w:ins>
      <w:r>
        <w:t>example</w:t>
      </w:r>
      <w:del w:id="673" w:author="Hoppe " w:date="2014-07-16T13:45:00Z">
        <w:r w:rsidDel="00EB15BE">
          <w:delText>s</w:delText>
        </w:r>
      </w:del>
      <w:r>
        <w:t xml:space="preserve"> in ANNEX</w:t>
      </w:r>
      <w:ins w:id="674" w:author="Hoppe " w:date="2014-07-16T13:45:00Z">
        <w:r w:rsidR="00EB15BE">
          <w:t xml:space="preserve"> C</w:t>
        </w:r>
      </w:ins>
      <w:r>
        <w:t>.</w:t>
      </w:r>
    </w:p>
    <w:p w:rsidR="00FF3171" w:rsidRDefault="00FF3171" w:rsidP="00FF3171"/>
    <w:p w:rsidR="00FF3171" w:rsidRPr="00D84043" w:rsidRDefault="00B62F0D" w:rsidP="00FF3171">
      <w:pPr>
        <w:pStyle w:val="Heading3"/>
        <w:ind w:left="720"/>
        <w:rPr>
          <w:szCs w:val="24"/>
        </w:rPr>
      </w:pPr>
      <w:bookmarkStart w:id="675" w:name="_Toc364862105"/>
      <w:bookmarkStart w:id="676" w:name="_Toc367895679"/>
      <w:ins w:id="677" w:author="Hoppe " w:date="2014-07-16T12:04:00Z">
        <w:r>
          <w:rPr>
            <w:szCs w:val="24"/>
          </w:rPr>
          <w:t>Ver</w:t>
        </w:r>
      </w:ins>
      <w:ins w:id="678" w:author="Hoppe " w:date="2014-07-16T12:05:00Z">
        <w:r>
          <w:rPr>
            <w:szCs w:val="24"/>
          </w:rPr>
          <w:t>i</w:t>
        </w:r>
      </w:ins>
      <w:ins w:id="679" w:author="Hoppe " w:date="2014-07-16T12:04:00Z">
        <w:r>
          <w:rPr>
            <w:szCs w:val="24"/>
          </w:rPr>
          <w:t xml:space="preserve">fication of </w:t>
        </w:r>
      </w:ins>
      <w:ins w:id="680" w:author="Hoppe " w:date="2014-07-16T12:05:00Z">
        <w:r>
          <w:rPr>
            <w:szCs w:val="24"/>
          </w:rPr>
          <w:t>i</w:t>
        </w:r>
      </w:ins>
      <w:r w:rsidR="00FF3171" w:rsidRPr="00D84043">
        <w:rPr>
          <w:szCs w:val="24"/>
        </w:rPr>
        <w:t>ntegrity</w:t>
      </w:r>
      <w:bookmarkEnd w:id="675"/>
      <w:bookmarkEnd w:id="676"/>
      <w:ins w:id="681" w:author="Hoppe " w:date="2014-07-16T12:05:00Z">
        <w:r>
          <w:rPr>
            <w:szCs w:val="24"/>
          </w:rPr>
          <w:t xml:space="preserve"> monitoring</w:t>
        </w:r>
      </w:ins>
    </w:p>
    <w:p w:rsidR="00FF3171" w:rsidRDefault="00FF3171" w:rsidP="00FF3171">
      <w:r>
        <w:t>Integrity requirements are stated in chapter 2.</w:t>
      </w:r>
    </w:p>
    <w:p w:rsidR="00FF3171" w:rsidRDefault="00FF3171" w:rsidP="00FF3171">
      <w:pPr>
        <w:rPr>
          <w:ins w:id="682" w:author="Hoppe " w:date="2014-07-16T11:05:00Z"/>
        </w:rPr>
      </w:pPr>
      <w:r>
        <w:t xml:space="preserve"> It is recommended</w:t>
      </w:r>
      <w:ins w:id="683" w:author="alang" w:date="2014-09-22T14:03:00Z">
        <w:r w:rsidR="00077AA8">
          <w:t xml:space="preserve"> that as a</w:t>
        </w:r>
      </w:ins>
      <w:del w:id="684" w:author="alang" w:date="2014-09-22T14:03:00Z">
        <w:r w:rsidDel="00077AA8">
          <w:delText xml:space="preserve"> </w:delText>
        </w:r>
      </w:del>
      <w:ins w:id="685" w:author="Hoppe " w:date="2014-07-16T11:05:00Z">
        <w:del w:id="686" w:author="alang" w:date="2014-09-22T14:03:00Z">
          <w:r w:rsidR="000E7713" w:rsidDel="00077AA8">
            <w:delText>in</w:delText>
          </w:r>
        </w:del>
        <w:r w:rsidR="000E7713">
          <w:t xml:space="preserve"> minimum </w:t>
        </w:r>
      </w:ins>
      <w:del w:id="687" w:author="alang" w:date="2014-09-22T14:03:00Z">
        <w:r w:rsidDel="00077AA8">
          <w:delText xml:space="preserve">that </w:delText>
        </w:r>
      </w:del>
      <w:r>
        <w:t xml:space="preserve">the service provider monitor the transmission of integrity warnings from the beacons and identify instances where the time interval between the occurrence of a breach of integrity and the transmission of the integrity warning to the </w:t>
      </w:r>
      <w:proofErr w:type="gramStart"/>
      <w:r>
        <w:t>user  does</w:t>
      </w:r>
      <w:proofErr w:type="gramEnd"/>
      <w:r>
        <w:t xml:space="preserve"> not meet the required Time To Alarm (TTA).</w:t>
      </w:r>
    </w:p>
    <w:p w:rsidR="000E7713" w:rsidRDefault="00981D78" w:rsidP="00FF3171">
      <w:commentRangeStart w:id="688"/>
      <w:ins w:id="689" w:author="Hoppe " w:date="2014-07-16T11:08:00Z">
        <w:r>
          <w:t>P</w:t>
        </w:r>
      </w:ins>
      <w:ins w:id="690" w:author="Hoppe " w:date="2014-07-16T11:05:00Z">
        <w:r w:rsidR="000E7713">
          <w:t>erformance verification of integrity monitoring</w:t>
        </w:r>
      </w:ins>
      <w:ins w:id="691" w:author="Hoppe " w:date="2014-07-16T11:06:00Z">
        <w:r w:rsidR="000E7713">
          <w:t xml:space="preserve"> </w:t>
        </w:r>
      </w:ins>
      <w:ins w:id="692" w:author="Hoppe " w:date="2014-07-16T11:09:00Z">
        <w:r>
          <w:t>could be completed if the</w:t>
        </w:r>
      </w:ins>
      <w:ins w:id="693" w:author="Hoppe " w:date="2014-07-16T11:07:00Z">
        <w:r>
          <w:t xml:space="preserve"> fulfilment of </w:t>
        </w:r>
      </w:ins>
      <w:ins w:id="694" w:author="Hoppe " w:date="2014-07-16T11:06:00Z">
        <w:r>
          <w:t>integrity risk and alert limit</w:t>
        </w:r>
      </w:ins>
      <w:ins w:id="695" w:author="Hoppe " w:date="2014-07-16T11:10:00Z">
        <w:r>
          <w:t xml:space="preserve"> will be considered</w:t>
        </w:r>
      </w:ins>
      <w:ins w:id="696" w:author="Hoppe " w:date="2014-07-16T11:07:00Z">
        <w:r>
          <w:t xml:space="preserve">. For this purpose </w:t>
        </w:r>
      </w:ins>
      <w:ins w:id="697" w:author="Hoppe " w:date="2014-07-16T11:08:00Z">
        <w:r>
          <w:t xml:space="preserve">additional measures are needed. </w:t>
        </w:r>
      </w:ins>
      <w:ins w:id="698" w:author="Hoppe " w:date="2014-07-16T11:06:00Z">
        <w:r>
          <w:t xml:space="preserve"> </w:t>
        </w:r>
      </w:ins>
      <w:commentRangeEnd w:id="688"/>
      <w:r w:rsidR="00077AA8">
        <w:rPr>
          <w:rStyle w:val="CommentReference"/>
        </w:rPr>
        <w:commentReference w:id="688"/>
      </w:r>
    </w:p>
    <w:p w:rsidR="00FF3171" w:rsidRDefault="00FF3171" w:rsidP="00FF3171">
      <w:r>
        <w:t>The recommended thresholds for detecting failures suggested appropriate action is provided in ANNEX</w:t>
      </w:r>
      <w:ins w:id="699" w:author="Hoppe " w:date="2014-07-16T13:45:00Z">
        <w:r w:rsidR="00514C31">
          <w:t xml:space="preserve"> B</w:t>
        </w:r>
      </w:ins>
      <w:r>
        <w:t xml:space="preserve">. </w:t>
      </w:r>
    </w:p>
    <w:p w:rsidR="00760721" w:rsidRDefault="00760721" w:rsidP="00FF3171"/>
    <w:p w:rsidR="00FF3171" w:rsidRPr="00D84043" w:rsidRDefault="006D3A31" w:rsidP="00FF3171">
      <w:pPr>
        <w:pStyle w:val="Heading3"/>
        <w:ind w:left="720"/>
        <w:rPr>
          <w:szCs w:val="24"/>
        </w:rPr>
      </w:pPr>
      <w:bookmarkStart w:id="700" w:name="_Toc364862106"/>
      <w:bookmarkStart w:id="701" w:name="_Toc367895680"/>
      <w:ins w:id="702" w:author="Hoppe " w:date="2014-07-16T12:05:00Z">
        <w:r>
          <w:rPr>
            <w:szCs w:val="24"/>
          </w:rPr>
          <w:t xml:space="preserve">Verification of DGNSS </w:t>
        </w:r>
      </w:ins>
      <w:r w:rsidR="00FF3171" w:rsidRPr="00D84043">
        <w:rPr>
          <w:szCs w:val="24"/>
        </w:rPr>
        <w:t>Accuracy</w:t>
      </w:r>
      <w:bookmarkEnd w:id="700"/>
      <w:bookmarkEnd w:id="701"/>
    </w:p>
    <w:p w:rsidR="00FF3171" w:rsidRDefault="00FF3171" w:rsidP="00FF3171">
      <w:r>
        <w:t>Accura</w:t>
      </w:r>
      <w:r w:rsidR="004422E8">
        <w:t>c</w:t>
      </w:r>
      <w:r>
        <w:t xml:space="preserve">y requirements are stated in chapter 3. The service provider should measure the accuracy of the GNSS position as corrected by DGNSS inside the coverage area of each beacon. Such measurements can be done </w:t>
      </w:r>
      <w:r>
        <w:lastRenderedPageBreak/>
        <w:t>either by use of far field monitor or by periodic measurement campaigns.  The formula below may be utilized to estimate the accuracy at the edge of the beacon coverage area.</w:t>
      </w:r>
    </w:p>
    <w:p w:rsidR="00FF3171" w:rsidRDefault="00FF3171" w:rsidP="00FF3171"/>
    <w:p w:rsidR="00FF3171" w:rsidRDefault="00FF3171" w:rsidP="00FF3171">
      <w:r>
        <w:t xml:space="preserve">A = C + S * </w:t>
      </w:r>
      <w:proofErr w:type="gramStart"/>
      <w:r>
        <w:t>distance ,</w:t>
      </w:r>
      <w:proofErr w:type="gramEnd"/>
      <w:r>
        <w:t xml:space="preserve"> where</w:t>
      </w:r>
    </w:p>
    <w:p w:rsidR="00FF3171" w:rsidRDefault="00FF3171" w:rsidP="00FF3171">
      <w:r>
        <w:t xml:space="preserve">A is the 95% DGPS error </w:t>
      </w:r>
    </w:p>
    <w:p w:rsidR="00FF3171" w:rsidRDefault="00FF3171" w:rsidP="00FF3171">
      <w:r>
        <w:t>C is the constant error due to beacon antenna survey error and multipath and i</w:t>
      </w:r>
      <w:del w:id="703" w:author="Hoppe " w:date="2014-07-16T13:45:00Z">
        <w:r w:rsidDel="00514C31">
          <w:delText>u</w:delText>
        </w:r>
      </w:del>
      <w:r>
        <w:t>nterference at the receiver</w:t>
      </w:r>
    </w:p>
    <w:p w:rsidR="00FF3171" w:rsidRDefault="00FF3171" w:rsidP="00FF3171">
      <w:r>
        <w:t xml:space="preserve">S is the spatial decorrelation that increases as distance between the beacon and DGNSS receiver increase. </w:t>
      </w:r>
    </w:p>
    <w:p w:rsidR="00FF3171" w:rsidRDefault="00FF3171" w:rsidP="00FF3171">
      <w:pPr>
        <w:rPr>
          <w:ins w:id="704" w:author="alang" w:date="2014-09-22T14:06:00Z"/>
        </w:rPr>
      </w:pPr>
    </w:p>
    <w:p w:rsidR="00077AA8" w:rsidDel="00077AA8" w:rsidRDefault="00077AA8" w:rsidP="00077AA8">
      <w:pPr>
        <w:rPr>
          <w:del w:id="705" w:author="alang" w:date="2014-09-22T14:06:00Z"/>
        </w:rPr>
      </w:pPr>
      <w:ins w:id="706" w:author="alang" w:date="2014-09-22T14:07:00Z">
        <w:r>
          <w:t>Different r</w:t>
        </w:r>
      </w:ins>
      <w:ins w:id="707" w:author="alang" w:date="2014-09-22T14:06:00Z">
        <w:r>
          <w:t xml:space="preserve">esearch provides </w:t>
        </w:r>
      </w:ins>
      <w:ins w:id="708" w:author="alang" w:date="2014-09-22T14:07:00Z">
        <w:r>
          <w:t>estimates for both of these variables:</w:t>
        </w:r>
      </w:ins>
      <w:ins w:id="709" w:author="alang" w:date="2014-09-22T14:06:00Z">
        <w:r>
          <w:t xml:space="preserve"> </w:t>
        </w:r>
      </w:ins>
    </w:p>
    <w:p w:rsidR="00FF3171" w:rsidRDefault="00FF3171">
      <w:del w:id="710" w:author="alang" w:date="2014-09-22T14:06:00Z">
        <w:r w:rsidDel="00077AA8">
          <w:delText xml:space="preserve">The Journal of Navigation (2005), 58, p. 207-225 estimate </w:delText>
        </w:r>
      </w:del>
      <w:r>
        <w:t>C = 0,41and S = 0</w:t>
      </w:r>
      <w:proofErr w:type="gramStart"/>
      <w:r>
        <w:t>,0038</w:t>
      </w:r>
      <w:proofErr w:type="gramEnd"/>
      <w:r>
        <w:t xml:space="preserve"> meters per nm after measurement in  western European area</w:t>
      </w:r>
      <w:ins w:id="711" w:author="alang" w:date="2014-09-22T14:07:00Z">
        <w:r w:rsidR="00077AA8">
          <w:t xml:space="preserve"> (ref)</w:t>
        </w:r>
      </w:ins>
    </w:p>
    <w:p w:rsidR="00FF3171" w:rsidRDefault="00FF3171" w:rsidP="00FF3171">
      <w:r>
        <w:t>The USCG NDGPS Recap estimate C = 0.2839 and S = 0.0025 meters per km after measurement in the California.</w:t>
      </w:r>
      <w:ins w:id="712" w:author="alang" w:date="2014-09-22T14:08:00Z">
        <w:r w:rsidR="00077AA8">
          <w:t xml:space="preserve"> (Ref)</w:t>
        </w:r>
      </w:ins>
    </w:p>
    <w:p w:rsidR="00FF3171" w:rsidRDefault="00FF3171" w:rsidP="00FF3171">
      <w:r>
        <w:t xml:space="preserve">The service provider may estimate C and S by appropriate measurements </w:t>
      </w:r>
      <w:ins w:id="713" w:author="alang" w:date="2014-09-22T14:08:00Z">
        <w:r w:rsidR="00077AA8">
          <w:t xml:space="preserve">within their </w:t>
        </w:r>
      </w:ins>
      <w:del w:id="714" w:author="alang" w:date="2014-09-22T14:08:00Z">
        <w:r w:rsidDel="00077AA8">
          <w:delText xml:space="preserve">at his </w:delText>
        </w:r>
      </w:del>
      <w:r>
        <w:t>DGNSS service area.</w:t>
      </w:r>
    </w:p>
    <w:p w:rsidR="00760721" w:rsidRDefault="00760721" w:rsidP="00FF3171">
      <w:pPr>
        <w:rPr>
          <w:ins w:id="715" w:author="Hoppe " w:date="2014-07-16T12:06:00Z"/>
        </w:rPr>
      </w:pPr>
    </w:p>
    <w:p w:rsidR="006D3A31" w:rsidRPr="00760721" w:rsidRDefault="006D3A31" w:rsidP="00760721">
      <w:pPr>
        <w:pStyle w:val="Heading3"/>
        <w:ind w:left="720"/>
        <w:rPr>
          <w:szCs w:val="24"/>
          <w:highlight w:val="yellow"/>
        </w:rPr>
      </w:pPr>
      <w:ins w:id="716" w:author="Hoppe " w:date="2014-07-16T12:06:00Z">
        <w:r w:rsidRPr="00DC5AE3">
          <w:rPr>
            <w:szCs w:val="24"/>
          </w:rPr>
          <w:t xml:space="preserve"> </w:t>
        </w:r>
        <w:r w:rsidRPr="00760721">
          <w:rPr>
            <w:szCs w:val="24"/>
            <w:highlight w:val="yellow"/>
          </w:rPr>
          <w:t xml:space="preserve">Further </w:t>
        </w:r>
        <w:r w:rsidR="00DC5AE3" w:rsidRPr="00760721">
          <w:rPr>
            <w:szCs w:val="24"/>
            <w:highlight w:val="yellow"/>
          </w:rPr>
          <w:t>performance v</w:t>
        </w:r>
        <w:r w:rsidRPr="00760721">
          <w:rPr>
            <w:szCs w:val="24"/>
            <w:highlight w:val="yellow"/>
          </w:rPr>
          <w:t>erificati</w:t>
        </w:r>
      </w:ins>
      <w:ins w:id="717" w:author="Hoppe " w:date="2014-07-16T12:07:00Z">
        <w:r w:rsidR="00DC5AE3" w:rsidRPr="00760721">
          <w:rPr>
            <w:szCs w:val="24"/>
            <w:highlight w:val="yellow"/>
          </w:rPr>
          <w:t>o</w:t>
        </w:r>
      </w:ins>
      <w:ins w:id="718" w:author="Hoppe " w:date="2014-07-16T12:06:00Z">
        <w:r w:rsidRPr="00760721">
          <w:rPr>
            <w:szCs w:val="24"/>
            <w:highlight w:val="yellow"/>
          </w:rPr>
          <w:t>ns?</w:t>
        </w:r>
      </w:ins>
    </w:p>
    <w:p w:rsidR="00760721" w:rsidRPr="00760721" w:rsidRDefault="00760721" w:rsidP="00760721">
      <w:pPr>
        <w:rPr>
          <w:ins w:id="719" w:author="Hoppe " w:date="2014-07-16T10:55:00Z"/>
        </w:rPr>
      </w:pPr>
    </w:p>
    <w:p w:rsidR="00247B41" w:rsidRDefault="00247B41" w:rsidP="00FF3171">
      <w:pPr>
        <w:rPr>
          <w:ins w:id="720" w:author="Hoppe " w:date="2014-07-16T10:41:00Z"/>
        </w:rPr>
      </w:pPr>
    </w:p>
    <w:p w:rsidR="007E4996" w:rsidRPr="003045D7" w:rsidRDefault="007E4996" w:rsidP="007E4996">
      <w:pPr>
        <w:pStyle w:val="Heading2"/>
      </w:pPr>
      <w:ins w:id="721" w:author="Hoppe " w:date="2014-07-16T10:41:00Z">
        <w:r>
          <w:t xml:space="preserve">Publication of </w:t>
        </w:r>
        <w:r w:rsidRPr="003045D7">
          <w:t xml:space="preserve">information </w:t>
        </w:r>
      </w:ins>
    </w:p>
    <w:p w:rsidR="007E4996" w:rsidRDefault="007E4996" w:rsidP="00760721">
      <w:pPr>
        <w:jc w:val="both"/>
      </w:pPr>
      <w:ins w:id="722" w:author="Hoppe " w:date="2014-07-16T10:41:00Z">
        <w:r>
          <w:t>The DGNSS service provider is recommended to consider the DGNSS service to be a maritime aid to navigation and should accordingly publish sufficient information about the service to enable users to use the service safely at all times and to utilize it fully. It is recommended to employ information channels appropriate to the intended users and to the nature of the information. This include</w:t>
        </w:r>
      </w:ins>
      <w:ins w:id="723" w:author="alang" w:date="2014-09-22T14:09:00Z">
        <w:r w:rsidR="00D84F2F">
          <w:t>s</w:t>
        </w:r>
      </w:ins>
      <w:ins w:id="724" w:author="Hoppe " w:date="2014-07-16T10:41:00Z">
        <w:r>
          <w:t xml:space="preserve"> Notices</w:t>
        </w:r>
      </w:ins>
      <w:ins w:id="725" w:author="alang" w:date="2014-09-22T14:09:00Z">
        <w:r w:rsidR="00D84F2F">
          <w:t>-</w:t>
        </w:r>
      </w:ins>
      <w:ins w:id="726" w:author="Hoppe " w:date="2014-07-16T10:41:00Z">
        <w:del w:id="727" w:author="alang" w:date="2014-09-22T14:09:00Z">
          <w:r w:rsidDel="00D84F2F">
            <w:delText xml:space="preserve"> </w:delText>
          </w:r>
        </w:del>
        <w:r>
          <w:t>to</w:t>
        </w:r>
      </w:ins>
      <w:ins w:id="728" w:author="alang" w:date="2014-09-22T14:09:00Z">
        <w:r w:rsidR="00D84F2F">
          <w:t>-</w:t>
        </w:r>
      </w:ins>
      <w:ins w:id="729" w:author="Hoppe " w:date="2014-07-16T10:41:00Z">
        <w:del w:id="730" w:author="alang" w:date="2014-09-22T14:09:00Z">
          <w:r w:rsidDel="00D84F2F">
            <w:delText xml:space="preserve"> </w:delText>
          </w:r>
        </w:del>
        <w:r>
          <w:t>mariners, broadcasting of maritime safety information</w:t>
        </w:r>
      </w:ins>
      <w:ins w:id="731" w:author="alang" w:date="2014-09-22T14:09:00Z">
        <w:r w:rsidR="00D84F2F">
          <w:t xml:space="preserve"> (MSI)</w:t>
        </w:r>
      </w:ins>
      <w:ins w:id="732" w:author="Hoppe " w:date="2014-07-16T13:14:00Z">
        <w:r w:rsidR="00BC3689">
          <w:t xml:space="preserve"> (</w:t>
        </w:r>
        <w:commentRangeStart w:id="733"/>
        <w:r w:rsidR="00BC3689">
          <w:t>chapter 4.1</w:t>
        </w:r>
      </w:ins>
      <w:commentRangeEnd w:id="733"/>
      <w:r w:rsidR="00D84F2F">
        <w:rPr>
          <w:rStyle w:val="CommentReference"/>
        </w:rPr>
        <w:commentReference w:id="733"/>
      </w:r>
      <w:ins w:id="734" w:author="Hoppe " w:date="2014-07-16T13:14:00Z">
        <w:r w:rsidR="00BC3689">
          <w:t>)</w:t>
        </w:r>
      </w:ins>
      <w:ins w:id="735" w:author="Hoppe " w:date="2014-07-16T10:41:00Z">
        <w:r>
          <w:t xml:space="preserve"> in the GMDSS, radio</w:t>
        </w:r>
      </w:ins>
      <w:r w:rsidR="00760721">
        <w:t xml:space="preserve"> </w:t>
      </w:r>
      <w:ins w:id="736" w:author="Hoppe " w:date="2014-07-16T10:41:00Z">
        <w:r>
          <w:t>beacon almanacs in DGNSS type</w:t>
        </w:r>
        <w:r w:rsidRPr="008E25EF">
          <w:t xml:space="preserve"> 7</w:t>
        </w:r>
      </w:ins>
      <w:ins w:id="737" w:author="alang" w:date="2014-09-22T14:10:00Z">
        <w:r w:rsidR="00D84F2F">
          <w:t>, type 27</w:t>
        </w:r>
      </w:ins>
      <w:ins w:id="738" w:author="Hoppe " w:date="2014-07-16T10:41:00Z">
        <w:r>
          <w:t xml:space="preserve"> and type 35 messages</w:t>
        </w:r>
      </w:ins>
      <w:ins w:id="739" w:author="Hoppe " w:date="2014-07-16T13:14:00Z">
        <w:r w:rsidR="00BC3689">
          <w:t xml:space="preserve"> (chapter 3.</w:t>
        </w:r>
      </w:ins>
      <w:ins w:id="740" w:author="Hoppe " w:date="2014-07-16T13:15:00Z">
        <w:r w:rsidR="00BC3689">
          <w:t>1.3)</w:t>
        </w:r>
      </w:ins>
      <w:ins w:id="741" w:author="Hoppe " w:date="2014-07-16T10:41:00Z">
        <w:r w:rsidRPr="008E25EF">
          <w:t xml:space="preserve"> </w:t>
        </w:r>
        <w:r>
          <w:t xml:space="preserve">and the world wide web including the </w:t>
        </w:r>
        <w:r w:rsidRPr="002E5543">
          <w:t>IALA LISTS OF RADIONAVIGATION SERVICES</w:t>
        </w:r>
        <w:r>
          <w:t xml:space="preserve">. </w:t>
        </w:r>
      </w:ins>
    </w:p>
    <w:p w:rsidR="007E4996" w:rsidRDefault="007E4996" w:rsidP="007E4996"/>
    <w:p w:rsidR="007E4996" w:rsidRDefault="007E4996" w:rsidP="007E4996">
      <w:ins w:id="742" w:author="Hoppe " w:date="2014-07-16T10:41:00Z">
        <w:r>
          <w:t>Relevant information should, as a minimum, include:</w:t>
        </w:r>
      </w:ins>
    </w:p>
    <w:p w:rsidR="007E4996" w:rsidRDefault="007E4996" w:rsidP="007E4996">
      <w:pPr>
        <w:pStyle w:val="ListParagraph"/>
        <w:numPr>
          <w:ilvl w:val="0"/>
          <w:numId w:val="6"/>
        </w:numPr>
        <w:spacing w:before="0" w:after="200" w:line="276" w:lineRule="auto"/>
        <w:ind w:left="567" w:hanging="207"/>
        <w:contextualSpacing/>
        <w:rPr>
          <w:rFonts w:ascii="Times New Roman" w:hAnsi="Times New Roman" w:cs="Times New Roman"/>
          <w:sz w:val="20"/>
          <w:szCs w:val="20"/>
        </w:rPr>
      </w:pPr>
      <w:ins w:id="743" w:author="Hoppe " w:date="2014-07-16T10:41:00Z">
        <w:r w:rsidRPr="004422E8">
          <w:rPr>
            <w:rFonts w:ascii="Times New Roman" w:hAnsi="Times New Roman" w:cs="Times New Roman"/>
            <w:sz w:val="20"/>
            <w:szCs w:val="20"/>
          </w:rPr>
          <w:t>description of the service [for example which GNSS is supported], and its intended purpose, identification of the service provider, identification of where information relating to the service can be found and references to the relevant standards and specifications the service comply to</w:t>
        </w:r>
      </w:ins>
      <w:ins w:id="744" w:author="Hoppe " w:date="2014-07-16T13:27:00Z">
        <w:r w:rsidR="006D13F6">
          <w:rPr>
            <w:rFonts w:ascii="Times New Roman" w:hAnsi="Times New Roman" w:cs="Times New Roman"/>
            <w:sz w:val="20"/>
            <w:szCs w:val="20"/>
          </w:rPr>
          <w:t xml:space="preserve"> (</w:t>
        </w:r>
        <w:proofErr w:type="spellStart"/>
        <w:r w:rsidR="006D13F6" w:rsidRPr="00760721">
          <w:rPr>
            <w:rFonts w:ascii="Times New Roman" w:hAnsi="Times New Roman" w:cs="Times New Roman"/>
            <w:sz w:val="20"/>
            <w:szCs w:val="20"/>
            <w:highlight w:val="yellow"/>
          </w:rPr>
          <w:t>Ref.x</w:t>
        </w:r>
        <w:proofErr w:type="spellEnd"/>
        <w:r w:rsidR="006D13F6">
          <w:rPr>
            <w:rFonts w:ascii="Times New Roman" w:hAnsi="Times New Roman" w:cs="Times New Roman"/>
            <w:sz w:val="20"/>
            <w:szCs w:val="20"/>
          </w:rPr>
          <w:t>)</w:t>
        </w:r>
      </w:ins>
    </w:p>
    <w:p w:rsidR="007E4996" w:rsidRDefault="007E4996" w:rsidP="007E4996">
      <w:pPr>
        <w:pStyle w:val="ListParagraph"/>
        <w:numPr>
          <w:ilvl w:val="0"/>
          <w:numId w:val="6"/>
        </w:numPr>
        <w:spacing w:before="0" w:after="200" w:line="276" w:lineRule="auto"/>
        <w:ind w:left="567" w:hanging="207"/>
        <w:contextualSpacing/>
        <w:rPr>
          <w:rFonts w:ascii="Times New Roman" w:hAnsi="Times New Roman" w:cs="Times New Roman"/>
          <w:sz w:val="20"/>
          <w:szCs w:val="20"/>
        </w:rPr>
      </w:pPr>
      <w:proofErr w:type="gramStart"/>
      <w:ins w:id="745" w:author="Hoppe " w:date="2014-07-16T10:41:00Z">
        <w:r w:rsidRPr="004422E8">
          <w:rPr>
            <w:rFonts w:ascii="Times New Roman" w:hAnsi="Times New Roman" w:cs="Times New Roman"/>
            <w:sz w:val="20"/>
            <w:szCs w:val="20"/>
          </w:rPr>
          <w:t>advice</w:t>
        </w:r>
        <w:proofErr w:type="gramEnd"/>
        <w:r w:rsidRPr="004422E8">
          <w:rPr>
            <w:rFonts w:ascii="Times New Roman" w:hAnsi="Times New Roman" w:cs="Times New Roman"/>
            <w:sz w:val="20"/>
            <w:szCs w:val="20"/>
          </w:rPr>
          <w:t xml:space="preserve"> for safe use of the service and cautionary notes taking into account user receiving equipment. [For example receiver configuration regarding automatic beacon acquisition, activation of receiver integrity monitoring, audio alarm for integrity warning, receiver priority of augmentation systems, service performance in areas outside the declared service area, use of satellites not in view from beacons]</w:t>
        </w:r>
      </w:ins>
      <w:ins w:id="746" w:author="Hoppe " w:date="2014-07-16T13:30:00Z">
        <w:r w:rsidR="0052165E">
          <w:rPr>
            <w:rFonts w:ascii="Times New Roman" w:hAnsi="Times New Roman" w:cs="Times New Roman"/>
            <w:sz w:val="20"/>
            <w:szCs w:val="20"/>
          </w:rPr>
          <w:t xml:space="preserve">, </w:t>
        </w:r>
      </w:ins>
      <w:ins w:id="747" w:author="Hoppe " w:date="2014-07-16T13:31:00Z">
        <w:r w:rsidR="0052165E">
          <w:rPr>
            <w:rFonts w:ascii="Times New Roman" w:hAnsi="Times New Roman" w:cs="Times New Roman"/>
            <w:sz w:val="20"/>
            <w:szCs w:val="20"/>
          </w:rPr>
          <w:t>(</w:t>
        </w:r>
      </w:ins>
      <w:ins w:id="748" w:author="Hoppe " w:date="2014-07-16T13:30:00Z">
        <w:r w:rsidR="0052165E">
          <w:rPr>
            <w:rFonts w:ascii="Times New Roman" w:hAnsi="Times New Roman" w:cs="Times New Roman"/>
            <w:sz w:val="20"/>
            <w:szCs w:val="20"/>
          </w:rPr>
          <w:t xml:space="preserve">Ref </w:t>
        </w:r>
        <w:r w:rsidR="0052165E" w:rsidRPr="00760721">
          <w:rPr>
            <w:rFonts w:ascii="Times New Roman" w:hAnsi="Times New Roman" w:cs="Times New Roman"/>
            <w:sz w:val="20"/>
            <w:szCs w:val="20"/>
            <w:highlight w:val="yellow"/>
          </w:rPr>
          <w:t>x</w:t>
        </w:r>
        <w:r w:rsidR="0052165E">
          <w:rPr>
            <w:rFonts w:ascii="Times New Roman" w:hAnsi="Times New Roman" w:cs="Times New Roman"/>
            <w:sz w:val="20"/>
            <w:szCs w:val="20"/>
          </w:rPr>
          <w:t>)</w:t>
        </w:r>
      </w:ins>
    </w:p>
    <w:p w:rsidR="007E4996" w:rsidRDefault="007E4996" w:rsidP="007E4996">
      <w:pPr>
        <w:pStyle w:val="ListParagraph"/>
        <w:numPr>
          <w:ilvl w:val="0"/>
          <w:numId w:val="6"/>
        </w:numPr>
        <w:spacing w:before="0" w:after="200" w:line="276" w:lineRule="auto"/>
        <w:ind w:left="567" w:hanging="207"/>
        <w:contextualSpacing/>
        <w:rPr>
          <w:rFonts w:ascii="Times New Roman" w:hAnsi="Times New Roman" w:cs="Times New Roman"/>
          <w:sz w:val="20"/>
          <w:szCs w:val="20"/>
        </w:rPr>
      </w:pPr>
      <w:ins w:id="749" w:author="Hoppe " w:date="2014-07-16T10:41:00Z">
        <w:r w:rsidRPr="004422E8">
          <w:rPr>
            <w:rFonts w:ascii="Times New Roman" w:hAnsi="Times New Roman" w:cs="Times New Roman"/>
            <w:sz w:val="20"/>
            <w:szCs w:val="20"/>
          </w:rPr>
          <w:t>technical parameters for each DGNSS beacon at the IALA LISTS OF RADIONAVIGATION SERVICES</w:t>
        </w:r>
      </w:ins>
    </w:p>
    <w:p w:rsidR="007E4996" w:rsidRDefault="007E4996" w:rsidP="007E4996">
      <w:pPr>
        <w:pStyle w:val="ListParagraph"/>
        <w:numPr>
          <w:ilvl w:val="0"/>
          <w:numId w:val="6"/>
        </w:numPr>
        <w:spacing w:before="0" w:after="200" w:line="276" w:lineRule="auto"/>
        <w:ind w:left="567" w:hanging="207"/>
        <w:contextualSpacing/>
        <w:rPr>
          <w:rFonts w:ascii="Times New Roman" w:hAnsi="Times New Roman" w:cs="Times New Roman"/>
          <w:sz w:val="20"/>
          <w:szCs w:val="20"/>
        </w:rPr>
      </w:pPr>
      <w:ins w:id="750" w:author="Hoppe " w:date="2014-07-16T10:41:00Z">
        <w:del w:id="751" w:author="Hoppe " w:date="2014-07-16T13:32:00Z">
          <w:r w:rsidRPr="004422E8" w:rsidDel="0052165E">
            <w:rPr>
              <w:rFonts w:ascii="Times New Roman" w:hAnsi="Times New Roman" w:cs="Times New Roman"/>
              <w:sz w:val="20"/>
              <w:szCs w:val="20"/>
            </w:rPr>
            <w:delText xml:space="preserve">the performance criteria for the DGNSS service – accuracy, integrity, availability, coverage and continuity, and </w:delText>
          </w:r>
        </w:del>
      </w:ins>
      <w:ins w:id="752" w:author="Hoppe " w:date="2014-07-16T13:32:00Z">
        <w:r w:rsidR="0052165E">
          <w:rPr>
            <w:rFonts w:ascii="Times New Roman" w:hAnsi="Times New Roman" w:cs="Times New Roman"/>
            <w:sz w:val="20"/>
            <w:szCs w:val="20"/>
          </w:rPr>
          <w:t>A</w:t>
        </w:r>
      </w:ins>
      <w:ins w:id="753" w:author="Hoppe " w:date="2014-07-16T10:41:00Z">
        <w:del w:id="754" w:author="Hoppe " w:date="2014-07-16T13:32:00Z">
          <w:r w:rsidRPr="004422E8" w:rsidDel="0052165E">
            <w:rPr>
              <w:rFonts w:ascii="Times New Roman" w:hAnsi="Times New Roman" w:cs="Times New Roman"/>
              <w:sz w:val="20"/>
              <w:szCs w:val="20"/>
            </w:rPr>
            <w:delText>a</w:delText>
          </w:r>
        </w:del>
        <w:r w:rsidRPr="004422E8">
          <w:rPr>
            <w:rFonts w:ascii="Times New Roman" w:hAnsi="Times New Roman" w:cs="Times New Roman"/>
            <w:sz w:val="20"/>
            <w:szCs w:val="20"/>
          </w:rPr>
          <w:t>chieved service performance</w:t>
        </w:r>
      </w:ins>
      <w:ins w:id="755" w:author="Hoppe " w:date="2014-07-16T13:32:00Z">
        <w:r w:rsidR="0052165E">
          <w:rPr>
            <w:rFonts w:ascii="Times New Roman" w:hAnsi="Times New Roman" w:cs="Times New Roman"/>
            <w:sz w:val="20"/>
            <w:szCs w:val="20"/>
          </w:rPr>
          <w:t xml:space="preserve"> </w:t>
        </w:r>
      </w:ins>
      <w:ins w:id="756" w:author="Hoppe " w:date="2014-07-16T13:33:00Z">
        <w:r w:rsidR="0052165E">
          <w:rPr>
            <w:rFonts w:ascii="Times New Roman" w:hAnsi="Times New Roman" w:cs="Times New Roman"/>
            <w:sz w:val="20"/>
            <w:szCs w:val="20"/>
          </w:rPr>
          <w:t xml:space="preserve">for criteria explained in </w:t>
        </w:r>
      </w:ins>
      <w:ins w:id="757" w:author="Hoppe " w:date="2014-07-16T13:32:00Z">
        <w:r w:rsidR="0052165E">
          <w:rPr>
            <w:rFonts w:ascii="Times New Roman" w:hAnsi="Times New Roman" w:cs="Times New Roman"/>
            <w:sz w:val="20"/>
            <w:szCs w:val="20"/>
          </w:rPr>
          <w:t xml:space="preserve">chapter </w:t>
        </w:r>
      </w:ins>
      <w:ins w:id="758" w:author="Hoppe " w:date="2014-07-16T13:33:00Z">
        <w:r w:rsidR="0052165E">
          <w:rPr>
            <w:rFonts w:ascii="Times New Roman" w:hAnsi="Times New Roman" w:cs="Times New Roman"/>
            <w:sz w:val="20"/>
            <w:szCs w:val="20"/>
          </w:rPr>
          <w:t>4.2</w:t>
        </w:r>
      </w:ins>
    </w:p>
    <w:p w:rsidR="007E4996" w:rsidRDefault="007E4996" w:rsidP="007E4996">
      <w:pPr>
        <w:pStyle w:val="ListParagraph"/>
        <w:numPr>
          <w:ilvl w:val="0"/>
          <w:numId w:val="6"/>
        </w:numPr>
        <w:spacing w:before="0" w:after="200" w:line="276" w:lineRule="auto"/>
        <w:contextualSpacing/>
        <w:rPr>
          <w:rFonts w:ascii="Times New Roman" w:hAnsi="Times New Roman" w:cs="Times New Roman"/>
          <w:sz w:val="20"/>
          <w:szCs w:val="20"/>
        </w:rPr>
      </w:pPr>
      <w:ins w:id="759" w:author="Hoppe " w:date="2014-07-16T10:41:00Z">
        <w:r>
          <w:rPr>
            <w:rFonts w:ascii="Times New Roman" w:hAnsi="Times New Roman" w:cs="Times New Roman"/>
            <w:sz w:val="20"/>
            <w:szCs w:val="20"/>
          </w:rPr>
          <w:t>t</w:t>
        </w:r>
        <w:r w:rsidRPr="004422E8">
          <w:rPr>
            <w:rFonts w:ascii="Times New Roman" w:hAnsi="Times New Roman" w:cs="Times New Roman"/>
            <w:sz w:val="20"/>
            <w:szCs w:val="20"/>
          </w:rPr>
          <w:t>he geographical service area where the performance criteria apply</w:t>
        </w:r>
      </w:ins>
    </w:p>
    <w:p w:rsidR="007E4996" w:rsidRDefault="007E4996" w:rsidP="007E4996">
      <w:pPr>
        <w:pStyle w:val="ListParagraph"/>
        <w:numPr>
          <w:ilvl w:val="0"/>
          <w:numId w:val="6"/>
        </w:numPr>
        <w:spacing w:before="0" w:after="200" w:line="276" w:lineRule="auto"/>
        <w:contextualSpacing/>
        <w:rPr>
          <w:rFonts w:ascii="Times New Roman" w:hAnsi="Times New Roman" w:cs="Times New Roman"/>
        </w:rPr>
      </w:pPr>
      <w:ins w:id="760" w:author="Hoppe " w:date="2014-07-16T10:41:00Z">
        <w:r w:rsidRPr="004422E8">
          <w:rPr>
            <w:rFonts w:ascii="Times New Roman" w:hAnsi="Times New Roman" w:cs="Times New Roman"/>
            <w:sz w:val="20"/>
            <w:szCs w:val="20"/>
          </w:rPr>
          <w:t>contact information for the service provider</w:t>
        </w:r>
      </w:ins>
    </w:p>
    <w:p w:rsidR="007E4996" w:rsidRDefault="007E4996" w:rsidP="007E4996">
      <w:pPr>
        <w:pStyle w:val="ListParagraph"/>
        <w:numPr>
          <w:ilvl w:val="0"/>
          <w:numId w:val="7"/>
        </w:numPr>
        <w:spacing w:before="0" w:after="200" w:line="276" w:lineRule="auto"/>
        <w:contextualSpacing/>
        <w:rPr>
          <w:rFonts w:ascii="Times New Roman" w:hAnsi="Times New Roman" w:cs="Times New Roman"/>
          <w:sz w:val="20"/>
          <w:szCs w:val="20"/>
        </w:rPr>
      </w:pPr>
      <w:ins w:id="761" w:author="Hoppe " w:date="2014-07-16T10:41:00Z">
        <w:r w:rsidRPr="004422E8">
          <w:rPr>
            <w:rFonts w:ascii="Times New Roman" w:hAnsi="Times New Roman" w:cs="Times New Roman"/>
            <w:sz w:val="20"/>
            <w:szCs w:val="20"/>
          </w:rPr>
          <w:t>navigational warnings regarding service disruptions or scheduled interruptions</w:t>
        </w:r>
      </w:ins>
    </w:p>
    <w:p w:rsidR="007E4996" w:rsidRDefault="007E4996" w:rsidP="00FF3171"/>
    <w:p w:rsidR="00BC3689" w:rsidRDefault="00BC3689" w:rsidP="00760721">
      <w:pPr>
        <w:jc w:val="both"/>
        <w:rPr>
          <w:ins w:id="762" w:author="Hoppe " w:date="2014-07-16T13:19:00Z"/>
        </w:rPr>
      </w:pPr>
      <w:ins w:id="763" w:author="Hoppe " w:date="2014-07-16T13:17:00Z">
        <w:r w:rsidRPr="00760721">
          <w:t>Individual Administrations are encouraged to publish service descriptions, including</w:t>
        </w:r>
      </w:ins>
      <w:r w:rsidR="00760721">
        <w:t xml:space="preserve"> </w:t>
      </w:r>
      <w:ins w:id="764" w:author="Hoppe " w:date="2014-07-16T13:17:00Z">
        <w:r w:rsidRPr="00760721">
          <w:t>coverage predictions and system performance statistics</w:t>
        </w:r>
      </w:ins>
      <w:ins w:id="765" w:author="Hoppe " w:date="2014-07-16T13:18:00Z">
        <w:r>
          <w:t>.</w:t>
        </w:r>
      </w:ins>
      <w:r w:rsidR="00760721">
        <w:t xml:space="preserve"> </w:t>
      </w:r>
    </w:p>
    <w:p w:rsidR="00BC3689" w:rsidRPr="00760721" w:rsidRDefault="00BC3689" w:rsidP="00760721">
      <w:pPr>
        <w:jc w:val="both"/>
      </w:pPr>
      <w:ins w:id="766" w:author="Hoppe " w:date="2014-07-16T13:19:00Z">
        <w:r w:rsidRPr="00760721">
          <w:lastRenderedPageBreak/>
          <w:t>IALA maintain</w:t>
        </w:r>
      </w:ins>
      <w:ins w:id="767" w:author="Hoppe " w:date="2014-07-16T13:20:00Z">
        <w:r w:rsidR="0048357E">
          <w:t>s</w:t>
        </w:r>
      </w:ins>
      <w:ins w:id="768" w:author="Hoppe " w:date="2014-07-16T13:19:00Z">
        <w:r w:rsidRPr="00760721">
          <w:t xml:space="preserve"> the master list of radio</w:t>
        </w:r>
      </w:ins>
      <w:r w:rsidR="00760721">
        <w:t xml:space="preserve"> </w:t>
      </w:r>
      <w:ins w:id="769" w:author="Hoppe " w:date="2014-07-16T13:19:00Z">
        <w:r w:rsidRPr="00760721">
          <w:t>beacon DGNSS stations on the</w:t>
        </w:r>
      </w:ins>
      <w:ins w:id="770" w:author="Hoppe " w:date="2014-07-16T13:23:00Z">
        <w:r w:rsidR="0048357E">
          <w:t xml:space="preserve"> </w:t>
        </w:r>
      </w:ins>
      <w:ins w:id="771" w:author="Hoppe " w:date="2014-07-16T13:19:00Z">
        <w:r w:rsidRPr="00760721">
          <w:t>Internet</w:t>
        </w:r>
      </w:ins>
      <w:ins w:id="772" w:author="Hoppe " w:date="2014-07-16T13:22:00Z">
        <w:r w:rsidR="0048357E" w:rsidRPr="00760721">
          <w:t xml:space="preserve"> (http://www.iala-aism.org)</w:t>
        </w:r>
      </w:ins>
      <w:ins w:id="773" w:author="Hoppe " w:date="2014-07-16T13:20:00Z">
        <w:r w:rsidR="0048357E" w:rsidRPr="00760721">
          <w:t>.</w:t>
        </w:r>
      </w:ins>
      <w:ins w:id="774" w:author="Hoppe " w:date="2014-07-16T13:19:00Z">
        <w:r w:rsidRPr="00760721">
          <w:t xml:space="preserve"> Administrations </w:t>
        </w:r>
      </w:ins>
      <w:ins w:id="775" w:author="Hoppe " w:date="2014-07-16T13:21:00Z">
        <w:r w:rsidR="0048357E">
          <w:t xml:space="preserve">are </w:t>
        </w:r>
      </w:ins>
      <w:ins w:id="776" w:author="Hoppe " w:date="2014-07-16T13:19:00Z">
        <w:r w:rsidRPr="00760721">
          <w:t xml:space="preserve">responsible for updating their own sections of the IALA master list. </w:t>
        </w:r>
      </w:ins>
    </w:p>
    <w:p w:rsidR="003F4757" w:rsidRDefault="003F4757" w:rsidP="00760721">
      <w:pPr>
        <w:autoSpaceDE w:val="0"/>
        <w:autoSpaceDN w:val="0"/>
        <w:adjustRightInd w:val="0"/>
        <w:spacing w:before="0" w:after="0"/>
      </w:pPr>
    </w:p>
    <w:p w:rsidR="003F4757" w:rsidRDefault="003F4757">
      <w:pPr>
        <w:spacing w:before="0" w:after="0"/>
      </w:pPr>
      <w:r>
        <w:br w:type="page"/>
      </w:r>
    </w:p>
    <w:p w:rsidR="003F4757" w:rsidRDefault="003F4757" w:rsidP="005F53A2">
      <w:pPr>
        <w:pStyle w:val="Heading1"/>
      </w:pPr>
      <w:bookmarkStart w:id="777" w:name="_Toc359496675"/>
      <w:bookmarkStart w:id="778" w:name="_Toc367895681"/>
      <w:bookmarkEnd w:id="777"/>
      <w:r>
        <w:lastRenderedPageBreak/>
        <w:t>References</w:t>
      </w:r>
      <w:r w:rsidR="00102B29">
        <w:t xml:space="preserve"> </w:t>
      </w:r>
      <w:bookmarkEnd w:id="778"/>
    </w:p>
    <w:p w:rsidR="0048357E" w:rsidRPr="00325EEF" w:rsidRDefault="0048357E" w:rsidP="00325EEF">
      <w:pPr>
        <w:pStyle w:val="Heading1"/>
        <w:numPr>
          <w:ilvl w:val="0"/>
          <w:numId w:val="57"/>
        </w:numPr>
        <w:spacing w:before="40" w:after="40"/>
        <w:ind w:left="431" w:hanging="431"/>
        <w:jc w:val="both"/>
        <w:rPr>
          <w:ins w:id="779" w:author="Hoppe " w:date="2014-07-16T13:24:00Z"/>
          <w:rFonts w:ascii="Times New Roman" w:hAnsi="Times New Roman"/>
          <w:b w:val="0"/>
          <w:sz w:val="20"/>
        </w:rPr>
      </w:pPr>
      <w:ins w:id="780" w:author="Hoppe " w:date="2014-07-16T13:24:00Z">
        <w:r w:rsidRPr="00325EEF">
          <w:rPr>
            <w:rFonts w:ascii="Times New Roman" w:hAnsi="Times New Roman"/>
            <w:b w:val="0"/>
            <w:sz w:val="20"/>
          </w:rPr>
          <w:t xml:space="preserve">International Telecommunications Union - Radiocommunication Sector (ITU-R), </w:t>
        </w:r>
        <w:r w:rsidRPr="00325EEF">
          <w:rPr>
            <w:rFonts w:ascii="Times New Roman" w:hAnsi="Times New Roman"/>
            <w:b w:val="0"/>
            <w:i/>
            <w:sz w:val="20"/>
          </w:rPr>
          <w:t xml:space="preserve">“Technical Characteristics of Differential Transmissions For Global Navigation Satellite Systems (GNSS) from Maritime Radio DGNSS sites in the Frequency Band 283.5-315 kHz in Region 1 and 285-325 kHz in Regions 2 and </w:t>
        </w:r>
        <w:smartTag w:uri="urn:schemas-microsoft-com:office:smarttags" w:element="metricconverter">
          <w:smartTagPr>
            <w:attr w:name="ProductID" w:val="3”"/>
          </w:smartTagPr>
          <w:r w:rsidRPr="00325EEF">
            <w:rPr>
              <w:rFonts w:ascii="Times New Roman" w:hAnsi="Times New Roman"/>
              <w:b w:val="0"/>
              <w:i/>
              <w:sz w:val="20"/>
            </w:rPr>
            <w:t>3”</w:t>
          </w:r>
        </w:smartTag>
      </w:ins>
      <w:r w:rsidR="00325EEF" w:rsidRPr="00325EEF">
        <w:rPr>
          <w:rFonts w:ascii="Times New Roman" w:hAnsi="Times New Roman"/>
          <w:b w:val="0"/>
          <w:sz w:val="20"/>
        </w:rPr>
        <w:t>,</w:t>
      </w:r>
      <w:ins w:id="781" w:author="Hoppe " w:date="2014-07-16T13:24:00Z">
        <w:r w:rsidRPr="00325EEF">
          <w:rPr>
            <w:rFonts w:ascii="Times New Roman" w:hAnsi="Times New Roman"/>
            <w:b w:val="0"/>
            <w:sz w:val="20"/>
          </w:rPr>
          <w:t xml:space="preserve"> Recommendation M.823-3</w:t>
        </w:r>
      </w:ins>
      <w:r w:rsidR="00325EEF" w:rsidRPr="00325EEF">
        <w:rPr>
          <w:rFonts w:ascii="Times New Roman" w:hAnsi="Times New Roman"/>
          <w:b w:val="0"/>
          <w:sz w:val="20"/>
        </w:rPr>
        <w:t>.</w:t>
      </w:r>
      <w:ins w:id="782" w:author="Hoppe " w:date="2014-07-16T13:24:00Z">
        <w:r w:rsidRPr="00325EEF">
          <w:rPr>
            <w:rFonts w:ascii="Times New Roman" w:hAnsi="Times New Roman"/>
            <w:b w:val="0"/>
            <w:sz w:val="20"/>
          </w:rPr>
          <w:t xml:space="preserve"> </w:t>
        </w:r>
      </w:ins>
    </w:p>
    <w:p w:rsidR="0048357E" w:rsidRPr="00325EEF" w:rsidRDefault="0048357E" w:rsidP="00325EEF">
      <w:pPr>
        <w:pStyle w:val="Heading1"/>
        <w:numPr>
          <w:ilvl w:val="0"/>
          <w:numId w:val="57"/>
        </w:numPr>
        <w:spacing w:before="40" w:after="40"/>
        <w:ind w:left="431" w:hanging="431"/>
        <w:jc w:val="both"/>
        <w:rPr>
          <w:ins w:id="783" w:author="Hoppe " w:date="2014-07-16T13:24:00Z"/>
          <w:rFonts w:ascii="Times New Roman" w:hAnsi="Times New Roman"/>
          <w:b w:val="0"/>
          <w:sz w:val="20"/>
        </w:rPr>
      </w:pPr>
      <w:ins w:id="784" w:author="Hoppe " w:date="2014-07-16T13:24:00Z">
        <w:r w:rsidRPr="00325EEF">
          <w:rPr>
            <w:rFonts w:ascii="Times New Roman" w:hAnsi="Times New Roman"/>
            <w:b w:val="0"/>
            <w:sz w:val="20"/>
          </w:rPr>
          <w:t xml:space="preserve">IMO Resolution </w:t>
        </w:r>
        <w:proofErr w:type="gramStart"/>
        <w:r w:rsidRPr="00325EEF">
          <w:rPr>
            <w:rFonts w:ascii="Times New Roman" w:hAnsi="Times New Roman"/>
            <w:b w:val="0"/>
            <w:sz w:val="20"/>
          </w:rPr>
          <w:t>A.1046(</w:t>
        </w:r>
        <w:proofErr w:type="gramEnd"/>
        <w:r w:rsidRPr="00325EEF">
          <w:rPr>
            <w:rFonts w:ascii="Times New Roman" w:hAnsi="Times New Roman"/>
            <w:b w:val="0"/>
            <w:sz w:val="20"/>
          </w:rPr>
          <w:t>27)</w:t>
        </w:r>
      </w:ins>
      <w:r w:rsidR="00325EEF">
        <w:rPr>
          <w:rFonts w:ascii="Times New Roman" w:hAnsi="Times New Roman"/>
          <w:b w:val="0"/>
          <w:sz w:val="20"/>
        </w:rPr>
        <w:t xml:space="preserve">, </w:t>
      </w:r>
      <w:r w:rsidR="00325EEF" w:rsidRPr="00325EEF">
        <w:rPr>
          <w:rFonts w:ascii="Times New Roman" w:hAnsi="Times New Roman"/>
          <w:b w:val="0"/>
          <w:i/>
          <w:sz w:val="20"/>
        </w:rPr>
        <w:t>“</w:t>
      </w:r>
      <w:ins w:id="785" w:author="Hoppe " w:date="2014-07-16T13:24:00Z">
        <w:r w:rsidRPr="00325EEF">
          <w:rPr>
            <w:rFonts w:ascii="Times New Roman" w:hAnsi="Times New Roman"/>
            <w:b w:val="0"/>
            <w:i/>
            <w:sz w:val="20"/>
          </w:rPr>
          <w:t>WORLDWIDE RADIONAVIGATION SYSTEM</w:t>
        </w:r>
      </w:ins>
      <w:r w:rsidR="00325EEF" w:rsidRPr="00325EEF">
        <w:rPr>
          <w:rFonts w:ascii="Times New Roman" w:hAnsi="Times New Roman"/>
          <w:b w:val="0"/>
          <w:i/>
          <w:sz w:val="20"/>
        </w:rPr>
        <w:t>”</w:t>
      </w:r>
      <w:r w:rsidR="00325EEF">
        <w:rPr>
          <w:rFonts w:ascii="Times New Roman" w:hAnsi="Times New Roman"/>
          <w:b w:val="0"/>
          <w:sz w:val="20"/>
        </w:rPr>
        <w:t xml:space="preserve">, </w:t>
      </w:r>
      <w:ins w:id="786" w:author="Hoppe " w:date="2014-07-16T13:24:00Z">
        <w:r w:rsidR="00325EEF" w:rsidRPr="00325EEF">
          <w:rPr>
            <w:rFonts w:ascii="Times New Roman" w:hAnsi="Times New Roman"/>
            <w:b w:val="0"/>
            <w:sz w:val="20"/>
          </w:rPr>
          <w:t>Adopted on 30 November 2011</w:t>
        </w:r>
      </w:ins>
      <w:r w:rsidR="00325EEF">
        <w:rPr>
          <w:rFonts w:ascii="Times New Roman" w:hAnsi="Times New Roman"/>
          <w:b w:val="0"/>
          <w:sz w:val="20"/>
        </w:rPr>
        <w:t>.</w:t>
      </w:r>
    </w:p>
    <w:p w:rsidR="0048357E" w:rsidRPr="00325EEF" w:rsidRDefault="0048357E" w:rsidP="00325EEF">
      <w:pPr>
        <w:pStyle w:val="Heading1"/>
        <w:numPr>
          <w:ilvl w:val="0"/>
          <w:numId w:val="57"/>
        </w:numPr>
        <w:spacing w:before="40" w:after="40"/>
        <w:ind w:left="431" w:hanging="431"/>
        <w:jc w:val="both"/>
        <w:rPr>
          <w:ins w:id="787" w:author="Hoppe " w:date="2014-07-16T13:24:00Z"/>
          <w:rFonts w:ascii="Times New Roman" w:hAnsi="Times New Roman"/>
          <w:b w:val="0"/>
          <w:sz w:val="20"/>
        </w:rPr>
      </w:pPr>
      <w:ins w:id="788" w:author="Hoppe " w:date="2014-07-16T13:24:00Z">
        <w:r w:rsidRPr="00325EEF">
          <w:rPr>
            <w:rFonts w:ascii="Times New Roman" w:hAnsi="Times New Roman"/>
            <w:b w:val="0"/>
            <w:sz w:val="20"/>
          </w:rPr>
          <w:t xml:space="preserve">Radio Technical Commission for Maritime Services, </w:t>
        </w:r>
        <w:r w:rsidRPr="00325EEF">
          <w:rPr>
            <w:rFonts w:ascii="Times New Roman" w:hAnsi="Times New Roman"/>
            <w:b w:val="0"/>
            <w:i/>
            <w:sz w:val="20"/>
          </w:rPr>
          <w:t xml:space="preserve">“RTCM Recommended Standards for Differential GNSS (Global Navigation Satellite Systems) Service Version </w:t>
        </w:r>
        <w:smartTag w:uri="urn:schemas-microsoft-com:office:smarttags" w:element="metricconverter">
          <w:smartTagPr>
            <w:attr w:name="ProductID" w:val="2.3”"/>
          </w:smartTagPr>
          <w:r w:rsidRPr="00325EEF">
            <w:rPr>
              <w:rFonts w:ascii="Times New Roman" w:hAnsi="Times New Roman"/>
              <w:b w:val="0"/>
              <w:i/>
              <w:sz w:val="20"/>
            </w:rPr>
            <w:t>2.3”</w:t>
          </w:r>
        </w:smartTag>
        <w:r w:rsidRPr="00325EEF">
          <w:rPr>
            <w:rFonts w:ascii="Times New Roman" w:hAnsi="Times New Roman"/>
            <w:b w:val="0"/>
            <w:sz w:val="20"/>
          </w:rPr>
          <w:t xml:space="preserve">, RTCM Special Committee 104, Radio Technical Commission for Maritime Services, </w:t>
        </w:r>
        <w:r w:rsidRPr="00325EEF">
          <w:rPr>
            <w:rFonts w:ascii="Times New Roman" w:hAnsi="Times New Roman"/>
            <w:b w:val="0"/>
            <w:iCs/>
            <w:sz w:val="20"/>
          </w:rPr>
          <w:t>1800 N. Kent St., Suite 1060, Arlington, Virginia 22209</w:t>
        </w:r>
        <w:r w:rsidRPr="00325EEF">
          <w:rPr>
            <w:rFonts w:ascii="Times New Roman" w:hAnsi="Times New Roman"/>
            <w:b w:val="0"/>
            <w:sz w:val="20"/>
          </w:rPr>
          <w:t xml:space="preserve"> U.S.A.</w:t>
        </w:r>
      </w:ins>
    </w:p>
    <w:p w:rsidR="0048357E" w:rsidRPr="00325EEF" w:rsidRDefault="0048357E" w:rsidP="00325EEF">
      <w:pPr>
        <w:pStyle w:val="Heading1"/>
        <w:numPr>
          <w:ilvl w:val="0"/>
          <w:numId w:val="57"/>
        </w:numPr>
        <w:spacing w:before="40" w:after="40"/>
        <w:ind w:left="431" w:hanging="431"/>
        <w:jc w:val="both"/>
        <w:rPr>
          <w:ins w:id="789" w:author="Hoppe " w:date="2014-07-16T13:24:00Z"/>
          <w:rFonts w:ascii="Times New Roman" w:hAnsi="Times New Roman"/>
          <w:b w:val="0"/>
          <w:sz w:val="20"/>
        </w:rPr>
      </w:pPr>
      <w:ins w:id="790" w:author="Hoppe " w:date="2014-07-16T13:24:00Z">
        <w:r w:rsidRPr="00325EEF">
          <w:rPr>
            <w:rFonts w:ascii="Times New Roman" w:hAnsi="Times New Roman"/>
            <w:b w:val="0"/>
            <w:sz w:val="20"/>
          </w:rPr>
          <w:t xml:space="preserve">IMO Resolution </w:t>
        </w:r>
        <w:proofErr w:type="gramStart"/>
        <w:r w:rsidRPr="00325EEF">
          <w:rPr>
            <w:rFonts w:ascii="Times New Roman" w:hAnsi="Times New Roman"/>
            <w:b w:val="0"/>
            <w:sz w:val="20"/>
          </w:rPr>
          <w:t>A.915(</w:t>
        </w:r>
        <w:proofErr w:type="gramEnd"/>
        <w:r w:rsidRPr="00325EEF">
          <w:rPr>
            <w:rFonts w:ascii="Times New Roman" w:hAnsi="Times New Roman"/>
            <w:b w:val="0"/>
            <w:sz w:val="20"/>
          </w:rPr>
          <w:t xml:space="preserve">22), </w:t>
        </w:r>
        <w:r w:rsidRPr="00325EEF">
          <w:rPr>
            <w:rFonts w:ascii="Times New Roman" w:hAnsi="Times New Roman"/>
            <w:b w:val="0"/>
            <w:i/>
            <w:sz w:val="20"/>
          </w:rPr>
          <w:t>“Maritime Policy for a Future Global Navigation Satellite System (GNSS)”</w:t>
        </w:r>
        <w:r w:rsidRPr="00325EEF">
          <w:rPr>
            <w:rFonts w:ascii="Times New Roman" w:hAnsi="Times New Roman"/>
            <w:b w:val="0"/>
            <w:sz w:val="20"/>
          </w:rPr>
          <w:t>, Publications Section, International Maritime Organization, 4 Albert Embankment, London SE1 7SR, Tel: +44 1725873241, Fax: +44 1715873210</w:t>
        </w:r>
      </w:ins>
      <w:r w:rsidR="00325EEF">
        <w:rPr>
          <w:rFonts w:ascii="Times New Roman" w:hAnsi="Times New Roman"/>
          <w:b w:val="0"/>
          <w:sz w:val="20"/>
        </w:rPr>
        <w:t>.</w:t>
      </w:r>
    </w:p>
    <w:p w:rsidR="0048357E" w:rsidRPr="00325EEF" w:rsidRDefault="0048357E" w:rsidP="00325EEF">
      <w:pPr>
        <w:pStyle w:val="Heading1"/>
        <w:numPr>
          <w:ilvl w:val="0"/>
          <w:numId w:val="57"/>
        </w:numPr>
        <w:spacing w:before="40" w:after="40"/>
        <w:ind w:left="431" w:hanging="431"/>
        <w:jc w:val="both"/>
        <w:rPr>
          <w:ins w:id="791" w:author="Hoppe " w:date="2014-07-16T13:24:00Z"/>
          <w:rFonts w:ascii="Times New Roman" w:hAnsi="Times New Roman"/>
          <w:b w:val="0"/>
          <w:sz w:val="20"/>
        </w:rPr>
      </w:pPr>
      <w:ins w:id="792" w:author="Hoppe " w:date="2014-07-16T13:24:00Z">
        <w:r w:rsidRPr="00325EEF">
          <w:rPr>
            <w:rFonts w:ascii="Times New Roman" w:hAnsi="Times New Roman"/>
            <w:b w:val="0"/>
            <w:sz w:val="20"/>
          </w:rPr>
          <w:t xml:space="preserve">United States Coast Guard, </w:t>
        </w:r>
        <w:r w:rsidRPr="00325EEF">
          <w:rPr>
            <w:rFonts w:ascii="Times New Roman" w:hAnsi="Times New Roman"/>
            <w:b w:val="0"/>
            <w:i/>
            <w:sz w:val="20"/>
          </w:rPr>
          <w:t xml:space="preserve">“Broadcast </w:t>
        </w:r>
        <w:proofErr w:type="gramStart"/>
        <w:r w:rsidRPr="00325EEF">
          <w:rPr>
            <w:rFonts w:ascii="Times New Roman" w:hAnsi="Times New Roman"/>
            <w:b w:val="0"/>
            <w:i/>
            <w:sz w:val="20"/>
          </w:rPr>
          <w:t>Standard</w:t>
        </w:r>
        <w:proofErr w:type="gramEnd"/>
        <w:r w:rsidRPr="00325EEF">
          <w:rPr>
            <w:rFonts w:ascii="Times New Roman" w:hAnsi="Times New Roman"/>
            <w:b w:val="0"/>
            <w:i/>
            <w:sz w:val="20"/>
          </w:rPr>
          <w:t xml:space="preserve"> for the USCG DGPS Navigation Service”</w:t>
        </w:r>
        <w:r w:rsidRPr="00325EEF">
          <w:rPr>
            <w:rFonts w:ascii="Times New Roman" w:hAnsi="Times New Roman"/>
            <w:b w:val="0"/>
            <w:sz w:val="20"/>
          </w:rPr>
          <w:t>, E</w:t>
        </w:r>
        <w:r w:rsidRPr="00325EEF">
          <w:rPr>
            <w:rFonts w:ascii="Times New Roman" w:hAnsi="Times New Roman"/>
            <w:b w:val="0"/>
            <w:sz w:val="20"/>
          </w:rPr>
          <w:noBreakHyphen/>
          <w:t>mail: nisws@smtp.navcen.uscg.mil</w:t>
        </w:r>
      </w:ins>
      <w:r w:rsidR="00325EEF">
        <w:rPr>
          <w:rFonts w:ascii="Times New Roman" w:hAnsi="Times New Roman"/>
          <w:b w:val="0"/>
          <w:sz w:val="20"/>
        </w:rPr>
        <w:t>.</w:t>
      </w:r>
      <w:ins w:id="793" w:author="Hoppe " w:date="2014-07-16T13:24:00Z">
        <w:r w:rsidRPr="00325EEF">
          <w:rPr>
            <w:rFonts w:ascii="Times New Roman" w:hAnsi="Times New Roman"/>
            <w:b w:val="0"/>
            <w:sz w:val="20"/>
          </w:rPr>
          <w:t xml:space="preserve"> </w:t>
        </w:r>
      </w:ins>
    </w:p>
    <w:p w:rsidR="0048357E" w:rsidRPr="00325EEF" w:rsidRDefault="0048357E" w:rsidP="00325EEF">
      <w:pPr>
        <w:pStyle w:val="Heading1"/>
        <w:numPr>
          <w:ilvl w:val="0"/>
          <w:numId w:val="57"/>
        </w:numPr>
        <w:spacing w:before="40" w:after="40"/>
        <w:ind w:left="431" w:hanging="431"/>
        <w:jc w:val="both"/>
        <w:rPr>
          <w:ins w:id="794" w:author="Hoppe " w:date="2014-07-16T13:24:00Z"/>
          <w:rFonts w:ascii="Times New Roman" w:hAnsi="Times New Roman"/>
          <w:b w:val="0"/>
          <w:sz w:val="20"/>
        </w:rPr>
      </w:pPr>
      <w:proofErr w:type="gramStart"/>
      <w:ins w:id="795" w:author="Hoppe " w:date="2014-07-16T13:24:00Z">
        <w:r w:rsidRPr="00325EEF">
          <w:rPr>
            <w:rFonts w:ascii="Times New Roman" w:hAnsi="Times New Roman"/>
            <w:b w:val="0"/>
            <w:sz w:val="20"/>
          </w:rPr>
          <w:t xml:space="preserve">UCG </w:t>
        </w:r>
        <w:proofErr w:type="spellStart"/>
        <w:r w:rsidRPr="00325EEF">
          <w:rPr>
            <w:rFonts w:ascii="Times New Roman" w:hAnsi="Times New Roman"/>
            <w:b w:val="0"/>
            <w:sz w:val="20"/>
          </w:rPr>
          <w:t>Navstar</w:t>
        </w:r>
        <w:proofErr w:type="spellEnd"/>
        <w:r w:rsidRPr="00325EEF">
          <w:rPr>
            <w:rFonts w:ascii="Times New Roman" w:hAnsi="Times New Roman"/>
            <w:b w:val="0"/>
            <w:sz w:val="20"/>
          </w:rPr>
          <w:t xml:space="preserve"> Std. 2008</w:t>
        </w:r>
      </w:ins>
      <w:r w:rsidR="00325EEF">
        <w:rPr>
          <w:rFonts w:ascii="Times New Roman" w:hAnsi="Times New Roman"/>
          <w:b w:val="0"/>
          <w:sz w:val="20"/>
        </w:rPr>
        <w:t>.</w:t>
      </w:r>
      <w:proofErr w:type="gramEnd"/>
    </w:p>
    <w:p w:rsidR="0048357E" w:rsidRPr="00325EEF" w:rsidRDefault="0048357E" w:rsidP="00325EEF">
      <w:pPr>
        <w:pStyle w:val="Heading1"/>
        <w:numPr>
          <w:ilvl w:val="0"/>
          <w:numId w:val="57"/>
        </w:numPr>
        <w:spacing w:before="40" w:after="40"/>
        <w:ind w:left="431" w:hanging="431"/>
        <w:jc w:val="both"/>
        <w:rPr>
          <w:ins w:id="796" w:author="Hoppe " w:date="2014-07-16T13:24:00Z"/>
          <w:rFonts w:ascii="Times New Roman" w:hAnsi="Times New Roman"/>
          <w:b w:val="0"/>
          <w:sz w:val="20"/>
        </w:rPr>
      </w:pPr>
      <w:ins w:id="797" w:author="Hoppe " w:date="2014-07-16T13:24:00Z">
        <w:r w:rsidRPr="00325EEF">
          <w:rPr>
            <w:rFonts w:ascii="Times New Roman" w:hAnsi="Times New Roman"/>
            <w:b w:val="0"/>
            <w:sz w:val="20"/>
            <w:highlight w:val="cyan"/>
          </w:rPr>
          <w:t>IALA e-NAV 9/8/</w:t>
        </w:r>
        <w:r w:rsidRPr="00325EEF">
          <w:rPr>
            <w:rFonts w:ascii="Times New Roman" w:hAnsi="Times New Roman"/>
            <w:b w:val="0"/>
            <w:sz w:val="20"/>
          </w:rPr>
          <w:t xml:space="preserve">3 “Update of IALA Recommendation R-121 on the Performance and Monitoring of DGNSS Services </w:t>
        </w:r>
        <w:r w:rsidRPr="00325EEF">
          <w:rPr>
            <w:rFonts w:ascii="Times New Roman" w:hAnsi="Times New Roman"/>
            <w:b w:val="0"/>
            <w:sz w:val="20"/>
            <w:lang w:val="en-US"/>
          </w:rPr>
          <w:t>in the frequency band 283.5 – 325 kHz, Chapter 5, Integrity”</w:t>
        </w:r>
      </w:ins>
      <w:r w:rsidR="00325EEF">
        <w:rPr>
          <w:rFonts w:ascii="Times New Roman" w:hAnsi="Times New Roman"/>
          <w:b w:val="0"/>
          <w:sz w:val="20"/>
          <w:lang w:val="en-US"/>
        </w:rPr>
        <w:t>.</w:t>
      </w:r>
    </w:p>
    <w:p w:rsidR="0048357E" w:rsidRPr="00325EEF" w:rsidRDefault="0048357E" w:rsidP="00325EEF">
      <w:pPr>
        <w:pStyle w:val="Heading1"/>
        <w:numPr>
          <w:ilvl w:val="0"/>
          <w:numId w:val="57"/>
        </w:numPr>
        <w:spacing w:before="40" w:after="40"/>
        <w:ind w:left="431" w:hanging="431"/>
        <w:jc w:val="both"/>
        <w:rPr>
          <w:ins w:id="798" w:author="Hoppe " w:date="2014-07-16T13:24:00Z"/>
          <w:rFonts w:ascii="Times New Roman" w:hAnsi="Times New Roman"/>
          <w:b w:val="0"/>
          <w:sz w:val="20"/>
        </w:rPr>
      </w:pPr>
      <w:proofErr w:type="gramStart"/>
      <w:ins w:id="799" w:author="Hoppe " w:date="2014-07-16T13:24:00Z">
        <w:r w:rsidRPr="00325EEF">
          <w:rPr>
            <w:rFonts w:ascii="Times New Roman" w:hAnsi="Times New Roman"/>
            <w:b w:val="0"/>
            <w:sz w:val="20"/>
          </w:rPr>
          <w:t xml:space="preserve">IALA  </w:t>
        </w:r>
        <w:r w:rsidRPr="00325EEF">
          <w:rPr>
            <w:rFonts w:ascii="Times New Roman" w:hAnsi="Times New Roman"/>
            <w:b w:val="0"/>
            <w:sz w:val="20"/>
            <w:highlight w:val="cyan"/>
          </w:rPr>
          <w:t>LIST</w:t>
        </w:r>
        <w:proofErr w:type="gramEnd"/>
        <w:r w:rsidRPr="00325EEF">
          <w:rPr>
            <w:rFonts w:ascii="Times New Roman" w:hAnsi="Times New Roman"/>
            <w:b w:val="0"/>
            <w:sz w:val="20"/>
            <w:highlight w:val="cyan"/>
          </w:rPr>
          <w:t xml:space="preserve"> OF RADIONAVIGATION SERVICES</w:t>
        </w:r>
        <w:r w:rsidRPr="00325EEF">
          <w:rPr>
            <w:rFonts w:ascii="Times New Roman" w:hAnsi="Times New Roman"/>
            <w:b w:val="0"/>
            <w:sz w:val="20"/>
          </w:rPr>
          <w:t xml:space="preserve"> , </w:t>
        </w:r>
        <w:r w:rsidRPr="00325EEF">
          <w:rPr>
            <w:rFonts w:ascii="Times New Roman" w:hAnsi="Times New Roman"/>
            <w:b w:val="0"/>
            <w:sz w:val="20"/>
          </w:rPr>
          <w:fldChar w:fldCharType="begin"/>
        </w:r>
        <w:r w:rsidRPr="00325EEF">
          <w:rPr>
            <w:rFonts w:ascii="Times New Roman" w:hAnsi="Times New Roman"/>
            <w:b w:val="0"/>
            <w:sz w:val="20"/>
          </w:rPr>
          <w:instrText xml:space="preserve"> HYPERLINK "http://www.iala-aism.org/" </w:instrText>
        </w:r>
        <w:r w:rsidRPr="00325EEF">
          <w:rPr>
            <w:rFonts w:ascii="Times New Roman" w:hAnsi="Times New Roman"/>
            <w:b w:val="0"/>
            <w:sz w:val="20"/>
          </w:rPr>
          <w:fldChar w:fldCharType="separate"/>
        </w:r>
        <w:r w:rsidRPr="00325EEF">
          <w:rPr>
            <w:rStyle w:val="Hyperlink"/>
            <w:rFonts w:ascii="Times New Roman" w:hAnsi="Times New Roman"/>
            <w:b w:val="0"/>
            <w:sz w:val="20"/>
          </w:rPr>
          <w:t>http://www.iala-aism.org/</w:t>
        </w:r>
        <w:r w:rsidRPr="00325EEF">
          <w:rPr>
            <w:rFonts w:ascii="Times New Roman" w:hAnsi="Times New Roman"/>
            <w:b w:val="0"/>
            <w:sz w:val="20"/>
          </w:rPr>
          <w:fldChar w:fldCharType="end"/>
        </w:r>
      </w:ins>
    </w:p>
    <w:p w:rsidR="0048357E" w:rsidRPr="00325EEF" w:rsidRDefault="0048357E" w:rsidP="00325EEF">
      <w:pPr>
        <w:pStyle w:val="Heading1"/>
        <w:numPr>
          <w:ilvl w:val="0"/>
          <w:numId w:val="57"/>
        </w:numPr>
        <w:spacing w:before="40" w:after="40"/>
        <w:ind w:left="431" w:hanging="431"/>
        <w:jc w:val="both"/>
        <w:rPr>
          <w:ins w:id="800" w:author="Hoppe " w:date="2014-07-16T13:24:00Z"/>
          <w:rFonts w:ascii="Times New Roman" w:hAnsi="Times New Roman"/>
          <w:b w:val="0"/>
          <w:sz w:val="20"/>
        </w:rPr>
      </w:pPr>
      <w:ins w:id="801" w:author="Hoppe " w:date="2014-07-16T13:24:00Z">
        <w:r w:rsidRPr="00325EEF">
          <w:rPr>
            <w:rFonts w:ascii="Times New Roman" w:hAnsi="Times New Roman"/>
            <w:b w:val="0"/>
            <w:sz w:val="20"/>
          </w:rPr>
          <w:t xml:space="preserve">IALA Recommendation R-135 </w:t>
        </w:r>
        <w:r w:rsidRPr="00325EEF">
          <w:rPr>
            <w:rFonts w:ascii="Times New Roman" w:hAnsi="Times New Roman"/>
            <w:b w:val="0"/>
            <w:i/>
            <w:sz w:val="20"/>
          </w:rPr>
          <w:t xml:space="preserve">“On </w:t>
        </w:r>
        <w:proofErr w:type="gramStart"/>
        <w:r w:rsidRPr="00325EEF">
          <w:rPr>
            <w:rFonts w:ascii="Times New Roman" w:hAnsi="Times New Roman"/>
            <w:b w:val="0"/>
            <w:i/>
            <w:sz w:val="20"/>
          </w:rPr>
          <w:t>The</w:t>
        </w:r>
        <w:proofErr w:type="gramEnd"/>
        <w:r w:rsidRPr="00325EEF">
          <w:rPr>
            <w:rFonts w:ascii="Times New Roman" w:hAnsi="Times New Roman"/>
            <w:b w:val="0"/>
            <w:i/>
            <w:sz w:val="20"/>
          </w:rPr>
          <w:t xml:space="preserve"> Future of DGNSS”</w:t>
        </w:r>
        <w:r w:rsidRPr="00325EEF">
          <w:rPr>
            <w:rFonts w:ascii="Times New Roman" w:hAnsi="Times New Roman"/>
            <w:b w:val="0"/>
            <w:sz w:val="20"/>
          </w:rPr>
          <w:t>, Edition 1, December 2006</w:t>
        </w:r>
      </w:ins>
    </w:p>
    <w:p w:rsidR="0048357E" w:rsidRPr="00325EEF" w:rsidRDefault="0048357E" w:rsidP="00325EEF">
      <w:pPr>
        <w:pStyle w:val="Heading1"/>
        <w:numPr>
          <w:ilvl w:val="0"/>
          <w:numId w:val="57"/>
        </w:numPr>
        <w:spacing w:before="40" w:after="40"/>
        <w:ind w:left="431" w:hanging="431"/>
        <w:jc w:val="both"/>
        <w:rPr>
          <w:ins w:id="802" w:author="Hoppe " w:date="2014-07-16T13:24:00Z"/>
          <w:rFonts w:ascii="Times New Roman" w:hAnsi="Times New Roman"/>
          <w:b w:val="0"/>
          <w:sz w:val="20"/>
        </w:rPr>
      </w:pPr>
      <w:proofErr w:type="gramStart"/>
      <w:ins w:id="803" w:author="Hoppe " w:date="2014-07-16T13:24:00Z">
        <w:r w:rsidRPr="00325EEF">
          <w:rPr>
            <w:rFonts w:ascii="Times New Roman" w:hAnsi="Times New Roman"/>
            <w:b w:val="0"/>
            <w:sz w:val="20"/>
          </w:rPr>
          <w:t>ITU, “</w:t>
        </w:r>
        <w:proofErr w:type="spellStart"/>
        <w:r w:rsidRPr="00325EEF">
          <w:rPr>
            <w:rFonts w:ascii="Times New Roman" w:hAnsi="Times New Roman"/>
            <w:b w:val="0"/>
            <w:sz w:val="20"/>
          </w:rPr>
          <w:t>Groundwave</w:t>
        </w:r>
        <w:proofErr w:type="spellEnd"/>
        <w:r w:rsidRPr="00325EEF">
          <w:rPr>
            <w:rFonts w:ascii="Times New Roman" w:hAnsi="Times New Roman"/>
            <w:b w:val="0"/>
            <w:sz w:val="20"/>
          </w:rPr>
          <w:t xml:space="preserve"> Propagation Curves for the frequencies between 10kHz and 30MHz”.</w:t>
        </w:r>
        <w:proofErr w:type="gramEnd"/>
        <w:r w:rsidRPr="00325EEF">
          <w:rPr>
            <w:rFonts w:ascii="Times New Roman" w:hAnsi="Times New Roman"/>
            <w:b w:val="0"/>
            <w:sz w:val="20"/>
          </w:rPr>
          <w:t xml:space="preserve"> </w:t>
        </w:r>
        <w:proofErr w:type="gramStart"/>
        <w:r w:rsidRPr="00325EEF">
          <w:rPr>
            <w:rFonts w:ascii="Times New Roman" w:hAnsi="Times New Roman"/>
            <w:b w:val="0"/>
            <w:sz w:val="20"/>
          </w:rPr>
          <w:t>ITU</w:t>
        </w:r>
        <w:r w:rsidRPr="00325EEF">
          <w:rPr>
            <w:rFonts w:ascii="Times New Roman" w:hAnsi="Times New Roman"/>
            <w:b w:val="0"/>
            <w:sz w:val="20"/>
          </w:rPr>
          <w:noBreakHyphen/>
          <w:t>R P.368-7, Geneva 1992.</w:t>
        </w:r>
        <w:proofErr w:type="gramEnd"/>
      </w:ins>
    </w:p>
    <w:p w:rsidR="0048357E" w:rsidRPr="00325EEF" w:rsidRDefault="0048357E" w:rsidP="00325EEF">
      <w:pPr>
        <w:pStyle w:val="Heading1"/>
        <w:numPr>
          <w:ilvl w:val="0"/>
          <w:numId w:val="57"/>
        </w:numPr>
        <w:spacing w:before="40" w:after="40"/>
        <w:ind w:left="431" w:hanging="431"/>
        <w:jc w:val="both"/>
        <w:rPr>
          <w:ins w:id="804" w:author="Hoppe " w:date="2014-07-16T13:24:00Z"/>
          <w:rFonts w:ascii="Times New Roman" w:hAnsi="Times New Roman"/>
          <w:b w:val="0"/>
          <w:sz w:val="20"/>
        </w:rPr>
      </w:pPr>
      <w:proofErr w:type="gramStart"/>
      <w:ins w:id="805" w:author="Hoppe " w:date="2014-07-16T13:24:00Z">
        <w:r w:rsidRPr="00325EEF">
          <w:rPr>
            <w:rFonts w:ascii="Times New Roman" w:hAnsi="Times New Roman"/>
            <w:b w:val="0"/>
            <w:sz w:val="20"/>
          </w:rPr>
          <w:t>ITU, “World Atlas of Ground Conductivities,” ITU-RP.832-2, Geneva 1999.</w:t>
        </w:r>
        <w:proofErr w:type="gramEnd"/>
      </w:ins>
    </w:p>
    <w:p w:rsidR="0048357E" w:rsidRPr="00325EEF" w:rsidRDefault="0048357E" w:rsidP="00325EEF">
      <w:pPr>
        <w:pStyle w:val="Heading1"/>
        <w:numPr>
          <w:ilvl w:val="0"/>
          <w:numId w:val="57"/>
        </w:numPr>
        <w:spacing w:before="40" w:after="40"/>
        <w:ind w:left="431" w:hanging="431"/>
        <w:jc w:val="both"/>
        <w:rPr>
          <w:ins w:id="806" w:author="Hoppe " w:date="2014-07-16T13:24:00Z"/>
          <w:rFonts w:ascii="Times New Roman" w:hAnsi="Times New Roman"/>
          <w:b w:val="0"/>
          <w:sz w:val="20"/>
          <w:highlight w:val="cyan"/>
        </w:rPr>
      </w:pPr>
      <w:ins w:id="807" w:author="Hoppe " w:date="2014-07-16T13:24:00Z">
        <w:r w:rsidRPr="00325EEF">
          <w:rPr>
            <w:rFonts w:ascii="Times New Roman" w:hAnsi="Times New Roman"/>
            <w:b w:val="0"/>
            <w:sz w:val="20"/>
            <w:highlight w:val="cyan"/>
          </w:rPr>
          <w:t>RTCM 10402-3………………….?</w:t>
        </w:r>
      </w:ins>
    </w:p>
    <w:p w:rsidR="0048357E" w:rsidRPr="00325EEF" w:rsidRDefault="0048357E" w:rsidP="00325EEF">
      <w:pPr>
        <w:pStyle w:val="Heading1"/>
        <w:numPr>
          <w:ilvl w:val="0"/>
          <w:numId w:val="57"/>
        </w:numPr>
        <w:spacing w:before="40" w:after="40"/>
        <w:ind w:left="431" w:hanging="431"/>
        <w:jc w:val="both"/>
        <w:rPr>
          <w:ins w:id="808" w:author="Hoppe " w:date="2014-07-16T13:24:00Z"/>
          <w:rFonts w:ascii="Times New Roman" w:hAnsi="Times New Roman"/>
          <w:b w:val="0"/>
          <w:sz w:val="20"/>
        </w:rPr>
      </w:pPr>
      <w:proofErr w:type="gramStart"/>
      <w:ins w:id="809" w:author="Hoppe " w:date="2014-07-16T13:24:00Z">
        <w:r w:rsidRPr="00325EEF">
          <w:rPr>
            <w:rFonts w:ascii="Times New Roman" w:hAnsi="Times New Roman"/>
            <w:b w:val="0"/>
            <w:sz w:val="20"/>
          </w:rPr>
          <w:t xml:space="preserve">ITU “Prediction of </w:t>
        </w:r>
        <w:proofErr w:type="spellStart"/>
        <w:r w:rsidRPr="00325EEF">
          <w:rPr>
            <w:rFonts w:ascii="Times New Roman" w:hAnsi="Times New Roman"/>
            <w:b w:val="0"/>
            <w:sz w:val="20"/>
          </w:rPr>
          <w:t>Skywave</w:t>
        </w:r>
        <w:proofErr w:type="spellEnd"/>
        <w:r w:rsidRPr="00325EEF">
          <w:rPr>
            <w:rFonts w:ascii="Times New Roman" w:hAnsi="Times New Roman"/>
            <w:b w:val="0"/>
            <w:sz w:val="20"/>
          </w:rPr>
          <w:t xml:space="preserve"> field strength at frequencies between about 150 and 1 700kHz.”</w:t>
        </w:r>
        <w:proofErr w:type="gramEnd"/>
        <w:r w:rsidRPr="00325EEF">
          <w:rPr>
            <w:rFonts w:ascii="Times New Roman" w:hAnsi="Times New Roman"/>
            <w:b w:val="0"/>
            <w:sz w:val="20"/>
          </w:rPr>
          <w:t xml:space="preserve"> </w:t>
        </w:r>
        <w:proofErr w:type="gramStart"/>
        <w:r w:rsidRPr="00325EEF">
          <w:rPr>
            <w:rFonts w:ascii="Times New Roman" w:hAnsi="Times New Roman"/>
            <w:b w:val="0"/>
            <w:sz w:val="20"/>
          </w:rPr>
          <w:t>ITU</w:t>
        </w:r>
        <w:r w:rsidRPr="00325EEF">
          <w:rPr>
            <w:rFonts w:ascii="Times New Roman" w:hAnsi="Times New Roman"/>
            <w:b w:val="0"/>
            <w:sz w:val="20"/>
          </w:rPr>
          <w:noBreakHyphen/>
          <w:t>R P.1147-1, Geneva 1999.</w:t>
        </w:r>
        <w:proofErr w:type="gramEnd"/>
      </w:ins>
    </w:p>
    <w:p w:rsidR="0048357E" w:rsidRPr="00325EEF" w:rsidRDefault="0048357E" w:rsidP="00325EEF">
      <w:pPr>
        <w:pStyle w:val="Heading1"/>
        <w:numPr>
          <w:ilvl w:val="0"/>
          <w:numId w:val="57"/>
        </w:numPr>
        <w:spacing w:before="40" w:after="40"/>
        <w:ind w:left="431" w:hanging="431"/>
        <w:jc w:val="both"/>
        <w:rPr>
          <w:ins w:id="810" w:author="Hoppe " w:date="2014-07-16T13:24:00Z"/>
          <w:rFonts w:ascii="Times New Roman" w:hAnsi="Times New Roman"/>
          <w:b w:val="0"/>
          <w:sz w:val="20"/>
        </w:rPr>
      </w:pPr>
      <w:ins w:id="811" w:author="Hoppe " w:date="2014-07-16T13:24:00Z">
        <w:r w:rsidRPr="00325EEF">
          <w:rPr>
            <w:rFonts w:ascii="Times New Roman" w:hAnsi="Times New Roman"/>
            <w:b w:val="0"/>
            <w:sz w:val="20"/>
          </w:rPr>
          <w:t xml:space="preserve">Last, J.D., </w:t>
        </w:r>
        <w:proofErr w:type="spellStart"/>
        <w:r w:rsidRPr="00325EEF">
          <w:rPr>
            <w:rFonts w:ascii="Times New Roman" w:hAnsi="Times New Roman"/>
            <w:b w:val="0"/>
            <w:sz w:val="20"/>
          </w:rPr>
          <w:t>Poppe</w:t>
        </w:r>
        <w:proofErr w:type="spellEnd"/>
        <w:r w:rsidRPr="00325EEF">
          <w:rPr>
            <w:rFonts w:ascii="Times New Roman" w:hAnsi="Times New Roman"/>
            <w:b w:val="0"/>
            <w:sz w:val="20"/>
          </w:rPr>
          <w:t xml:space="preserve">, D.C., </w:t>
        </w:r>
        <w:proofErr w:type="gramStart"/>
        <w:r w:rsidRPr="00325EEF">
          <w:rPr>
            <w:rFonts w:ascii="Times New Roman" w:hAnsi="Times New Roman"/>
            <w:b w:val="0"/>
            <w:i/>
            <w:sz w:val="20"/>
          </w:rPr>
          <w:t>“</w:t>
        </w:r>
        <w:proofErr w:type="gramEnd"/>
        <w:r w:rsidRPr="00325EEF">
          <w:rPr>
            <w:rFonts w:ascii="Times New Roman" w:hAnsi="Times New Roman"/>
            <w:b w:val="0"/>
            <w:i/>
            <w:sz w:val="20"/>
          </w:rPr>
          <w:t xml:space="preserve">Effect of </w:t>
        </w:r>
        <w:proofErr w:type="spellStart"/>
        <w:r w:rsidRPr="00325EEF">
          <w:rPr>
            <w:rFonts w:ascii="Times New Roman" w:hAnsi="Times New Roman"/>
            <w:b w:val="0"/>
            <w:i/>
            <w:sz w:val="20"/>
          </w:rPr>
          <w:t>skywave</w:t>
        </w:r>
        <w:proofErr w:type="spellEnd"/>
        <w:r w:rsidRPr="00325EEF">
          <w:rPr>
            <w:rFonts w:ascii="Times New Roman" w:hAnsi="Times New Roman"/>
            <w:b w:val="0"/>
            <w:i/>
            <w:sz w:val="20"/>
          </w:rPr>
          <w:t xml:space="preserve"> interference on coverage of radiobeacon DGPS stations.”</w:t>
        </w:r>
        <w:r w:rsidRPr="00325EEF">
          <w:rPr>
            <w:rFonts w:ascii="Times New Roman" w:hAnsi="Times New Roman"/>
            <w:b w:val="0"/>
            <w:sz w:val="20"/>
          </w:rPr>
          <w:t xml:space="preserve"> </w:t>
        </w:r>
        <w:proofErr w:type="gramStart"/>
        <w:r w:rsidRPr="00325EEF">
          <w:rPr>
            <w:rFonts w:ascii="Times New Roman" w:hAnsi="Times New Roman"/>
            <w:b w:val="0"/>
            <w:sz w:val="20"/>
          </w:rPr>
          <w:t>IEE Proceedings on Radar, Sonar and Navigation, Vol.144, No.3, June 1997, pp.163-168.</w:t>
        </w:r>
        <w:proofErr w:type="gramEnd"/>
      </w:ins>
    </w:p>
    <w:p w:rsidR="0048357E" w:rsidRPr="00325EEF" w:rsidRDefault="0048357E" w:rsidP="00325EEF">
      <w:pPr>
        <w:pStyle w:val="Heading1"/>
        <w:numPr>
          <w:ilvl w:val="0"/>
          <w:numId w:val="57"/>
        </w:numPr>
        <w:spacing w:before="40" w:after="40"/>
        <w:ind w:left="431" w:hanging="431"/>
        <w:jc w:val="both"/>
        <w:rPr>
          <w:ins w:id="812" w:author="Hoppe " w:date="2014-07-16T13:24:00Z"/>
          <w:rFonts w:ascii="Times New Roman" w:hAnsi="Times New Roman"/>
          <w:b w:val="0"/>
          <w:sz w:val="20"/>
        </w:rPr>
      </w:pPr>
      <w:proofErr w:type="spellStart"/>
      <w:proofErr w:type="gramStart"/>
      <w:ins w:id="813" w:author="Hoppe " w:date="2014-07-16T13:24:00Z">
        <w:r w:rsidRPr="00325EEF">
          <w:rPr>
            <w:rFonts w:ascii="Times New Roman" w:hAnsi="Times New Roman"/>
            <w:b w:val="0"/>
            <w:sz w:val="20"/>
          </w:rPr>
          <w:t>Poppe</w:t>
        </w:r>
        <w:proofErr w:type="spellEnd"/>
        <w:r w:rsidRPr="00325EEF">
          <w:rPr>
            <w:rFonts w:ascii="Times New Roman" w:hAnsi="Times New Roman"/>
            <w:b w:val="0"/>
            <w:sz w:val="20"/>
          </w:rPr>
          <w:t>, D.C., “Coverage and Performance Prediction of DGPS Systems Employing Radiobeacon Transmissions.”</w:t>
        </w:r>
        <w:proofErr w:type="gramEnd"/>
        <w:r w:rsidRPr="00325EEF">
          <w:rPr>
            <w:rFonts w:ascii="Times New Roman" w:hAnsi="Times New Roman"/>
            <w:b w:val="0"/>
            <w:sz w:val="20"/>
          </w:rPr>
          <w:t xml:space="preserve"> Ph.D. Thesis, University of Wales, Bangor, October 1995.</w:t>
        </w:r>
      </w:ins>
    </w:p>
    <w:p w:rsidR="0048357E" w:rsidRPr="00325EEF" w:rsidRDefault="0048357E" w:rsidP="00325EEF">
      <w:pPr>
        <w:pStyle w:val="Heading1"/>
        <w:numPr>
          <w:ilvl w:val="0"/>
          <w:numId w:val="57"/>
        </w:numPr>
        <w:spacing w:before="40" w:after="40"/>
        <w:ind w:left="431" w:hanging="431"/>
        <w:jc w:val="both"/>
        <w:rPr>
          <w:ins w:id="814" w:author="Hoppe " w:date="2014-07-16T13:24:00Z"/>
          <w:rFonts w:ascii="Times New Roman" w:hAnsi="Times New Roman"/>
          <w:b w:val="0"/>
          <w:sz w:val="20"/>
        </w:rPr>
      </w:pPr>
      <w:proofErr w:type="gramStart"/>
      <w:ins w:id="815" w:author="Hoppe " w:date="2014-07-16T13:24:00Z">
        <w:r w:rsidRPr="00325EEF">
          <w:rPr>
            <w:rFonts w:ascii="Times New Roman" w:hAnsi="Times New Roman"/>
            <w:b w:val="0"/>
            <w:sz w:val="20"/>
          </w:rPr>
          <w:t>CCR, “Characteristics and Applications of Atmospheric Noise Data,” ITU Report 322-3, Geneva 1990.</w:t>
        </w:r>
        <w:proofErr w:type="gramEnd"/>
      </w:ins>
    </w:p>
    <w:p w:rsidR="0048357E" w:rsidRPr="00325EEF" w:rsidRDefault="0048357E" w:rsidP="00325EEF">
      <w:pPr>
        <w:pStyle w:val="Heading1"/>
        <w:numPr>
          <w:ilvl w:val="0"/>
          <w:numId w:val="57"/>
        </w:numPr>
        <w:spacing w:before="40" w:after="40"/>
        <w:ind w:left="431" w:hanging="431"/>
        <w:jc w:val="both"/>
        <w:rPr>
          <w:ins w:id="816" w:author="Hoppe " w:date="2014-07-16T13:24:00Z"/>
          <w:rFonts w:ascii="Times New Roman" w:hAnsi="Times New Roman"/>
          <w:b w:val="0"/>
          <w:sz w:val="20"/>
        </w:rPr>
      </w:pPr>
      <w:proofErr w:type="gramStart"/>
      <w:ins w:id="817" w:author="Hoppe " w:date="2014-07-16T13:24:00Z">
        <w:r w:rsidRPr="00325EEF">
          <w:rPr>
            <w:rFonts w:ascii="Times New Roman" w:hAnsi="Times New Roman"/>
            <w:b w:val="0"/>
            <w:sz w:val="20"/>
          </w:rPr>
          <w:t>ITU.</w:t>
        </w:r>
        <w:proofErr w:type="gramEnd"/>
        <w:r w:rsidRPr="00325EEF">
          <w:rPr>
            <w:rFonts w:ascii="Times New Roman" w:hAnsi="Times New Roman"/>
            <w:b w:val="0"/>
            <w:sz w:val="20"/>
          </w:rPr>
          <w:t xml:space="preserve"> </w:t>
        </w:r>
        <w:proofErr w:type="gramStart"/>
        <w:r w:rsidRPr="00325EEF">
          <w:rPr>
            <w:rFonts w:ascii="Times New Roman" w:hAnsi="Times New Roman"/>
            <w:b w:val="0"/>
            <w:i/>
            <w:sz w:val="20"/>
          </w:rPr>
          <w:t>“Radio Noise”</w:t>
        </w:r>
        <w:r w:rsidRPr="00325EEF">
          <w:rPr>
            <w:rFonts w:ascii="Times New Roman" w:hAnsi="Times New Roman"/>
            <w:b w:val="0"/>
            <w:sz w:val="20"/>
          </w:rPr>
          <w:t>, ITU-R P.372-6, Geneva 1996.</w:t>
        </w:r>
        <w:proofErr w:type="gramEnd"/>
      </w:ins>
    </w:p>
    <w:p w:rsidR="0048357E" w:rsidRPr="00325EEF" w:rsidRDefault="0048357E" w:rsidP="00325EEF">
      <w:pPr>
        <w:pStyle w:val="Heading1"/>
        <w:numPr>
          <w:ilvl w:val="0"/>
          <w:numId w:val="57"/>
        </w:numPr>
        <w:spacing w:before="40" w:after="40"/>
        <w:ind w:left="431" w:hanging="431"/>
        <w:jc w:val="both"/>
        <w:rPr>
          <w:ins w:id="818" w:author="Hoppe " w:date="2014-07-16T13:24:00Z"/>
          <w:rFonts w:ascii="Times New Roman" w:hAnsi="Times New Roman"/>
          <w:b w:val="0"/>
          <w:sz w:val="20"/>
        </w:rPr>
      </w:pPr>
      <w:proofErr w:type="spellStart"/>
      <w:ins w:id="819" w:author="Hoppe " w:date="2014-07-16T13:24:00Z">
        <w:r w:rsidRPr="00325EEF">
          <w:rPr>
            <w:rFonts w:ascii="Times New Roman" w:hAnsi="Times New Roman"/>
            <w:b w:val="0"/>
            <w:sz w:val="20"/>
          </w:rPr>
          <w:t>Enge</w:t>
        </w:r>
        <w:proofErr w:type="spellEnd"/>
        <w:r w:rsidRPr="00325EEF">
          <w:rPr>
            <w:rFonts w:ascii="Times New Roman" w:hAnsi="Times New Roman"/>
            <w:b w:val="0"/>
            <w:sz w:val="20"/>
          </w:rPr>
          <w:t xml:space="preserve"> P. et al, “The Impact of Precipitation Static on the Range and Availability of a Radiobeacon Broadcast of Differential GPS Data”. </w:t>
        </w:r>
        <w:proofErr w:type="gramStart"/>
        <w:r w:rsidRPr="00325EEF">
          <w:rPr>
            <w:rFonts w:ascii="Times New Roman" w:hAnsi="Times New Roman"/>
            <w:b w:val="0"/>
            <w:sz w:val="20"/>
          </w:rPr>
          <w:t>DSNS ‘95, 1995.</w:t>
        </w:r>
        <w:proofErr w:type="gramEnd"/>
      </w:ins>
    </w:p>
    <w:p w:rsidR="0048357E" w:rsidRPr="00325EEF" w:rsidRDefault="0048357E" w:rsidP="00325EEF">
      <w:pPr>
        <w:pStyle w:val="Heading1"/>
        <w:numPr>
          <w:ilvl w:val="0"/>
          <w:numId w:val="57"/>
        </w:numPr>
        <w:spacing w:before="40" w:after="40"/>
        <w:ind w:left="431" w:hanging="431"/>
        <w:jc w:val="both"/>
        <w:rPr>
          <w:ins w:id="820" w:author="Hoppe " w:date="2014-07-16T13:24:00Z"/>
          <w:rFonts w:ascii="Times New Roman" w:hAnsi="Times New Roman"/>
          <w:b w:val="0"/>
          <w:sz w:val="20"/>
        </w:rPr>
      </w:pPr>
      <w:proofErr w:type="gramStart"/>
      <w:ins w:id="821" w:author="Hoppe " w:date="2014-07-16T13:24:00Z">
        <w:r w:rsidRPr="00325EEF">
          <w:rPr>
            <w:rFonts w:ascii="Times New Roman" w:hAnsi="Times New Roman"/>
            <w:b w:val="0"/>
            <w:sz w:val="20"/>
          </w:rPr>
          <w:t xml:space="preserve">Goodman, C.W.S. and Ward, N, </w:t>
        </w:r>
        <w:r w:rsidRPr="00325EEF">
          <w:rPr>
            <w:rFonts w:ascii="Times New Roman" w:hAnsi="Times New Roman"/>
            <w:b w:val="0"/>
            <w:i/>
            <w:sz w:val="20"/>
          </w:rPr>
          <w:t>“Procedure For Measuring Radiobeacon Antennae”</w:t>
        </w:r>
        <w:r w:rsidRPr="00325EEF">
          <w:rPr>
            <w:rFonts w:ascii="Times New Roman" w:hAnsi="Times New Roman"/>
            <w:b w:val="0"/>
            <w:sz w:val="20"/>
          </w:rPr>
          <w:t>, General Lighthouse Authorities of the United Kingdom and Ireland, Development Department Information Sheet INF.47 Issue1.</w:t>
        </w:r>
        <w:proofErr w:type="gramEnd"/>
        <w:r w:rsidRPr="00325EEF">
          <w:rPr>
            <w:rFonts w:ascii="Times New Roman" w:hAnsi="Times New Roman"/>
            <w:b w:val="0"/>
            <w:sz w:val="20"/>
          </w:rPr>
          <w:t xml:space="preserve"> </w:t>
        </w:r>
        <w:proofErr w:type="gramStart"/>
        <w:r w:rsidRPr="00325EEF">
          <w:rPr>
            <w:rFonts w:ascii="Times New Roman" w:hAnsi="Times New Roman"/>
            <w:b w:val="0"/>
            <w:sz w:val="20"/>
          </w:rPr>
          <w:t>Trinity House Lighthouse Service.</w:t>
        </w:r>
        <w:proofErr w:type="gramEnd"/>
        <w:r w:rsidRPr="00325EEF">
          <w:rPr>
            <w:rFonts w:ascii="Times New Roman" w:hAnsi="Times New Roman"/>
            <w:b w:val="0"/>
            <w:sz w:val="20"/>
          </w:rPr>
          <w:t xml:space="preserve"> </w:t>
        </w:r>
      </w:ins>
    </w:p>
    <w:p w:rsidR="0048357E" w:rsidRPr="00325EEF" w:rsidRDefault="0048357E" w:rsidP="00325EEF">
      <w:pPr>
        <w:pStyle w:val="Heading1"/>
        <w:numPr>
          <w:ilvl w:val="0"/>
          <w:numId w:val="57"/>
        </w:numPr>
        <w:spacing w:before="40" w:after="40"/>
        <w:ind w:left="431" w:hanging="431"/>
        <w:jc w:val="both"/>
        <w:rPr>
          <w:ins w:id="822" w:author="Hoppe " w:date="2014-07-16T13:24:00Z"/>
          <w:rFonts w:ascii="Times New Roman" w:hAnsi="Times New Roman"/>
          <w:b w:val="0"/>
          <w:sz w:val="20"/>
        </w:rPr>
      </w:pPr>
      <w:ins w:id="823" w:author="Hoppe " w:date="2014-07-16T13:24:00Z">
        <w:r w:rsidRPr="00325EEF">
          <w:rPr>
            <w:rFonts w:ascii="Times New Roman" w:hAnsi="Times New Roman"/>
            <w:b w:val="0"/>
            <w:sz w:val="20"/>
          </w:rPr>
          <w:t xml:space="preserve">Electrotechnical Commission (IEC), 61108-1:2003 “Global navigation satellite systems (GNSS), Part 1: Global positioning system (GPS) </w:t>
        </w:r>
        <w:proofErr w:type="gramStart"/>
        <w:r w:rsidRPr="00325EEF">
          <w:rPr>
            <w:rFonts w:ascii="Times New Roman" w:hAnsi="Times New Roman"/>
            <w:b w:val="0"/>
            <w:sz w:val="20"/>
          </w:rPr>
          <w:t>‘ Receiver</w:t>
        </w:r>
        <w:proofErr w:type="gramEnd"/>
        <w:r w:rsidRPr="00325EEF">
          <w:rPr>
            <w:rFonts w:ascii="Times New Roman" w:hAnsi="Times New Roman"/>
            <w:b w:val="0"/>
            <w:sz w:val="20"/>
          </w:rPr>
          <w:t xml:space="preserve"> equipment ‘ Performance standards, methods of testing and required results.” 2004; </w:t>
        </w:r>
      </w:ins>
    </w:p>
    <w:p w:rsidR="0048357E" w:rsidRPr="00325EEF" w:rsidRDefault="0048357E" w:rsidP="00325EEF">
      <w:pPr>
        <w:pStyle w:val="Heading1"/>
        <w:numPr>
          <w:ilvl w:val="0"/>
          <w:numId w:val="57"/>
        </w:numPr>
        <w:spacing w:before="40" w:after="40"/>
        <w:ind w:left="431" w:hanging="431"/>
        <w:jc w:val="both"/>
        <w:rPr>
          <w:ins w:id="824" w:author="Hoppe " w:date="2014-07-16T13:24:00Z"/>
          <w:rFonts w:ascii="Times New Roman" w:hAnsi="Times New Roman"/>
          <w:b w:val="0"/>
          <w:sz w:val="20"/>
        </w:rPr>
      </w:pPr>
      <w:ins w:id="825" w:author="Hoppe " w:date="2014-07-16T13:24:00Z">
        <w:r w:rsidRPr="00325EEF">
          <w:rPr>
            <w:rFonts w:ascii="Times New Roman" w:hAnsi="Times New Roman"/>
            <w:b w:val="0"/>
            <w:sz w:val="20"/>
          </w:rPr>
          <w:t xml:space="preserve">IEC 61108-2 Maritime navigation and radiocommunication equipment and systems ‘ Global navigation satellite systems, Part 2: Global navigation satellite system (GLONASS) ‘ Receiver equipment ‘ Performance standards, methods of testing and required results.” </w:t>
        </w:r>
        <w:proofErr w:type="gramStart"/>
        <w:r w:rsidRPr="00325EEF">
          <w:rPr>
            <w:rFonts w:ascii="Times New Roman" w:hAnsi="Times New Roman"/>
            <w:b w:val="0"/>
            <w:sz w:val="20"/>
          </w:rPr>
          <w:t>1998-06.</w:t>
        </w:r>
        <w:proofErr w:type="gramEnd"/>
      </w:ins>
    </w:p>
    <w:p w:rsidR="0048357E" w:rsidRPr="00325EEF" w:rsidRDefault="0048357E" w:rsidP="00325EEF">
      <w:pPr>
        <w:pStyle w:val="Heading1"/>
        <w:numPr>
          <w:ilvl w:val="0"/>
          <w:numId w:val="57"/>
        </w:numPr>
        <w:spacing w:before="40" w:after="40"/>
        <w:ind w:left="431" w:hanging="431"/>
        <w:jc w:val="both"/>
        <w:rPr>
          <w:ins w:id="826" w:author="Hoppe " w:date="2014-07-16T13:24:00Z"/>
          <w:rFonts w:ascii="Times New Roman" w:hAnsi="Times New Roman"/>
          <w:b w:val="0"/>
          <w:sz w:val="20"/>
        </w:rPr>
      </w:pPr>
      <w:ins w:id="827" w:author="Hoppe " w:date="2014-07-16T13:24:00Z">
        <w:r w:rsidRPr="00325EEF">
          <w:rPr>
            <w:rFonts w:ascii="Times New Roman" w:hAnsi="Times New Roman"/>
            <w:b w:val="0"/>
            <w:sz w:val="20"/>
          </w:rPr>
          <w:t>International Electrotechnical Commission (IEC), Publication 61108-4 “Shipborne DGPS and DGLONASS Maritime Radio DGNSS site Receiver Equipment”</w:t>
        </w:r>
      </w:ins>
    </w:p>
    <w:p w:rsidR="0048357E" w:rsidRPr="00325EEF" w:rsidRDefault="0048357E" w:rsidP="00325EEF">
      <w:pPr>
        <w:pStyle w:val="Heading1"/>
        <w:numPr>
          <w:ilvl w:val="0"/>
          <w:numId w:val="57"/>
        </w:numPr>
        <w:spacing w:before="40" w:after="40"/>
        <w:ind w:left="431" w:hanging="431"/>
        <w:jc w:val="both"/>
        <w:rPr>
          <w:ins w:id="828" w:author="Hoppe " w:date="2014-07-16T13:24:00Z"/>
          <w:rFonts w:ascii="Times New Roman" w:hAnsi="Times New Roman"/>
          <w:b w:val="0"/>
          <w:sz w:val="20"/>
        </w:rPr>
      </w:pPr>
      <w:ins w:id="829" w:author="Hoppe " w:date="2014-07-16T13:24:00Z">
        <w:r w:rsidRPr="00325EEF">
          <w:rPr>
            <w:rFonts w:ascii="Times New Roman" w:hAnsi="Times New Roman"/>
            <w:b w:val="0"/>
            <w:sz w:val="20"/>
          </w:rPr>
          <w:t>Royal Danish Administration for Navigation and Hydrography</w:t>
        </w:r>
        <w:r w:rsidRPr="00325EEF">
          <w:rPr>
            <w:rFonts w:ascii="Times New Roman" w:hAnsi="Times New Roman"/>
            <w:b w:val="0"/>
            <w:i/>
            <w:sz w:val="20"/>
          </w:rPr>
          <w:t>, “Description of the Danish System including Monitoring”</w:t>
        </w:r>
        <w:r w:rsidRPr="00325EEF">
          <w:rPr>
            <w:rFonts w:ascii="Times New Roman" w:hAnsi="Times New Roman"/>
            <w:b w:val="0"/>
            <w:sz w:val="20"/>
          </w:rPr>
          <w:t xml:space="preserve">, Tel: +45 32689500, Fax: +45 31574341 </w:t>
        </w:r>
      </w:ins>
    </w:p>
    <w:p w:rsidR="0048357E" w:rsidRPr="00325EEF" w:rsidRDefault="0048357E" w:rsidP="00325EEF">
      <w:pPr>
        <w:pStyle w:val="Heading1"/>
        <w:numPr>
          <w:ilvl w:val="0"/>
          <w:numId w:val="57"/>
        </w:numPr>
        <w:spacing w:before="40" w:after="40"/>
        <w:ind w:left="431" w:hanging="431"/>
        <w:jc w:val="both"/>
        <w:rPr>
          <w:ins w:id="830" w:author="Hoppe " w:date="2014-07-16T13:24:00Z"/>
          <w:rFonts w:ascii="Times New Roman" w:hAnsi="Times New Roman"/>
          <w:b w:val="0"/>
          <w:sz w:val="20"/>
        </w:rPr>
      </w:pPr>
      <w:ins w:id="831" w:author="Hoppe " w:date="2014-07-16T13:24:00Z">
        <w:r w:rsidRPr="00325EEF">
          <w:rPr>
            <w:rFonts w:ascii="Times New Roman" w:hAnsi="Times New Roman"/>
            <w:b w:val="0"/>
            <w:sz w:val="20"/>
          </w:rPr>
          <w:lastRenderedPageBreak/>
          <w:t>Swedish Maritime Administration</w:t>
        </w:r>
        <w:r w:rsidRPr="00325EEF">
          <w:rPr>
            <w:rFonts w:ascii="Times New Roman" w:hAnsi="Times New Roman"/>
            <w:b w:val="0"/>
            <w:i/>
            <w:sz w:val="20"/>
          </w:rPr>
          <w:t>, “Technical Characteristics for the Swedish Maritime DGPS Service”</w:t>
        </w:r>
        <w:r w:rsidRPr="00325EEF">
          <w:rPr>
            <w:rFonts w:ascii="Times New Roman" w:hAnsi="Times New Roman"/>
            <w:b w:val="0"/>
            <w:sz w:val="20"/>
          </w:rPr>
          <w:t xml:space="preserve">, Tel: +46 </w:t>
        </w:r>
        <w:proofErr w:type="gramStart"/>
        <w:r w:rsidRPr="00325EEF">
          <w:rPr>
            <w:rFonts w:ascii="Times New Roman" w:hAnsi="Times New Roman"/>
            <w:b w:val="0"/>
            <w:sz w:val="20"/>
          </w:rPr>
          <w:t>11191512  Fax</w:t>
        </w:r>
        <w:proofErr w:type="gramEnd"/>
        <w:r w:rsidRPr="00325EEF">
          <w:rPr>
            <w:rFonts w:ascii="Times New Roman" w:hAnsi="Times New Roman"/>
            <w:b w:val="0"/>
            <w:sz w:val="20"/>
          </w:rPr>
          <w:t>: +46 11126791  E</w:t>
        </w:r>
        <w:r w:rsidRPr="00325EEF">
          <w:rPr>
            <w:rFonts w:ascii="Times New Roman" w:hAnsi="Times New Roman"/>
            <w:b w:val="0"/>
            <w:sz w:val="20"/>
          </w:rPr>
          <w:noBreakHyphen/>
          <w:t xml:space="preserve">mail: rolf.zetterberg@sjofartsverket.se </w:t>
        </w:r>
      </w:ins>
    </w:p>
    <w:p w:rsidR="0048357E" w:rsidRPr="00325EEF" w:rsidRDefault="0048357E" w:rsidP="00325EEF">
      <w:pPr>
        <w:pStyle w:val="Heading1"/>
        <w:numPr>
          <w:ilvl w:val="0"/>
          <w:numId w:val="57"/>
        </w:numPr>
        <w:spacing w:before="40" w:after="40"/>
        <w:ind w:left="431" w:hanging="431"/>
        <w:jc w:val="both"/>
        <w:rPr>
          <w:ins w:id="832" w:author="Hoppe " w:date="2014-07-16T13:24:00Z"/>
          <w:rFonts w:ascii="Times New Roman" w:hAnsi="Times New Roman"/>
          <w:b w:val="0"/>
          <w:sz w:val="20"/>
        </w:rPr>
      </w:pPr>
      <w:ins w:id="833" w:author="Hoppe " w:date="2014-07-16T13:24:00Z">
        <w:r w:rsidRPr="00325EEF">
          <w:rPr>
            <w:rFonts w:ascii="Times New Roman" w:hAnsi="Times New Roman"/>
            <w:b w:val="0"/>
            <w:sz w:val="20"/>
          </w:rPr>
          <w:t xml:space="preserve">Swedish Maritime Administration </w:t>
        </w:r>
        <w:r w:rsidRPr="00325EEF">
          <w:rPr>
            <w:rFonts w:ascii="Times New Roman" w:hAnsi="Times New Roman"/>
            <w:b w:val="0"/>
            <w:i/>
            <w:sz w:val="20"/>
          </w:rPr>
          <w:t xml:space="preserve">“Study of </w:t>
        </w:r>
        <w:proofErr w:type="spellStart"/>
        <w:r w:rsidRPr="00325EEF">
          <w:rPr>
            <w:rFonts w:ascii="Times New Roman" w:hAnsi="Times New Roman"/>
            <w:b w:val="0"/>
            <w:i/>
            <w:sz w:val="20"/>
          </w:rPr>
          <w:t>Skywave</w:t>
        </w:r>
        <w:proofErr w:type="spellEnd"/>
        <w:r w:rsidRPr="00325EEF">
          <w:rPr>
            <w:rFonts w:ascii="Times New Roman" w:hAnsi="Times New Roman"/>
            <w:b w:val="0"/>
            <w:i/>
            <w:sz w:val="20"/>
          </w:rPr>
          <w:t xml:space="preserve"> Effects on Coverage for the Maritime GPS Service”</w:t>
        </w:r>
        <w:r w:rsidRPr="00325EEF">
          <w:rPr>
            <w:rFonts w:ascii="Times New Roman" w:hAnsi="Times New Roman"/>
            <w:b w:val="0"/>
            <w:sz w:val="20"/>
          </w:rPr>
          <w:t xml:space="preserve">, Tel: +46 </w:t>
        </w:r>
        <w:proofErr w:type="gramStart"/>
        <w:r w:rsidRPr="00325EEF">
          <w:rPr>
            <w:rFonts w:ascii="Times New Roman" w:hAnsi="Times New Roman"/>
            <w:b w:val="0"/>
            <w:sz w:val="20"/>
          </w:rPr>
          <w:t>11191512  Fax</w:t>
        </w:r>
        <w:proofErr w:type="gramEnd"/>
        <w:r w:rsidRPr="00325EEF">
          <w:rPr>
            <w:rFonts w:ascii="Times New Roman" w:hAnsi="Times New Roman"/>
            <w:b w:val="0"/>
            <w:sz w:val="20"/>
          </w:rPr>
          <w:t>: +46 11126791  E</w:t>
        </w:r>
        <w:r w:rsidRPr="00325EEF">
          <w:rPr>
            <w:rFonts w:ascii="Times New Roman" w:hAnsi="Times New Roman"/>
            <w:b w:val="0"/>
            <w:sz w:val="20"/>
          </w:rPr>
          <w:noBreakHyphen/>
          <w:t>mail: rolf.zetterberg@sjofartsverket.se</w:t>
        </w:r>
      </w:ins>
    </w:p>
    <w:p w:rsidR="0048357E" w:rsidRPr="00325EEF" w:rsidRDefault="0048357E" w:rsidP="00325EEF">
      <w:pPr>
        <w:pStyle w:val="Heading1"/>
        <w:numPr>
          <w:ilvl w:val="0"/>
          <w:numId w:val="57"/>
        </w:numPr>
        <w:spacing w:before="40" w:after="40"/>
        <w:ind w:left="431" w:hanging="431"/>
        <w:jc w:val="both"/>
        <w:rPr>
          <w:ins w:id="834" w:author="Hoppe " w:date="2014-07-16T13:24:00Z"/>
          <w:rFonts w:ascii="Times New Roman" w:hAnsi="Times New Roman"/>
          <w:b w:val="0"/>
          <w:sz w:val="20"/>
        </w:rPr>
      </w:pPr>
      <w:ins w:id="835" w:author="Hoppe " w:date="2014-07-16T13:24:00Z">
        <w:r w:rsidRPr="00325EEF">
          <w:rPr>
            <w:rFonts w:ascii="Times New Roman" w:hAnsi="Times New Roman"/>
            <w:b w:val="0"/>
            <w:sz w:val="20"/>
          </w:rPr>
          <w:t xml:space="preserve">Finnish Maritime Administration, </w:t>
        </w:r>
        <w:r w:rsidRPr="00325EEF">
          <w:rPr>
            <w:rFonts w:ascii="Times New Roman" w:hAnsi="Times New Roman"/>
            <w:b w:val="0"/>
            <w:i/>
            <w:sz w:val="20"/>
          </w:rPr>
          <w:t xml:space="preserve">“Finnish DGPS Transmission Specification, </w:t>
        </w:r>
        <w:smartTag w:uri="urn:schemas-microsoft-com:office:smarttags" w:element="metricconverter">
          <w:smartTagPr>
            <w:attr w:name="ProductID" w:val="1998”"/>
          </w:smartTagPr>
          <w:r w:rsidRPr="00325EEF">
            <w:rPr>
              <w:rFonts w:ascii="Times New Roman" w:hAnsi="Times New Roman"/>
              <w:b w:val="0"/>
              <w:i/>
              <w:sz w:val="20"/>
            </w:rPr>
            <w:t>1998”</w:t>
          </w:r>
        </w:smartTag>
        <w:r w:rsidRPr="00325EEF">
          <w:rPr>
            <w:rFonts w:ascii="Times New Roman" w:hAnsi="Times New Roman"/>
            <w:b w:val="0"/>
            <w:sz w:val="20"/>
          </w:rPr>
          <w:t>, Downloadable from: www.fma.fi/radionavigation. Tel: +358204484262 Fax: +358204484470 E-mail: kaisu.heikonen@fma.fi</w:t>
        </w:r>
      </w:ins>
    </w:p>
    <w:p w:rsidR="0048357E" w:rsidRPr="00325EEF" w:rsidRDefault="0048357E" w:rsidP="00325EEF">
      <w:pPr>
        <w:pStyle w:val="Heading1"/>
        <w:numPr>
          <w:ilvl w:val="0"/>
          <w:numId w:val="57"/>
        </w:numPr>
        <w:spacing w:before="40" w:after="40"/>
        <w:ind w:left="431" w:hanging="431"/>
        <w:jc w:val="both"/>
        <w:rPr>
          <w:ins w:id="836" w:author="Hoppe " w:date="2014-07-16T13:24:00Z"/>
          <w:rFonts w:ascii="Times New Roman" w:hAnsi="Times New Roman"/>
          <w:b w:val="0"/>
          <w:sz w:val="20"/>
          <w:highlight w:val="cyan"/>
        </w:rPr>
      </w:pPr>
      <w:ins w:id="837" w:author="Hoppe " w:date="2014-07-16T13:24:00Z">
        <w:r w:rsidRPr="00325EEF">
          <w:rPr>
            <w:rFonts w:ascii="Times New Roman" w:hAnsi="Times New Roman"/>
            <w:b w:val="0"/>
            <w:sz w:val="20"/>
            <w:highlight w:val="cyan"/>
          </w:rPr>
          <w:t>More RTCM…?</w:t>
        </w:r>
      </w:ins>
    </w:p>
    <w:p w:rsidR="0048357E" w:rsidRPr="00325EEF" w:rsidRDefault="0048357E" w:rsidP="00325EEF">
      <w:pPr>
        <w:pStyle w:val="Heading1"/>
        <w:numPr>
          <w:ilvl w:val="0"/>
          <w:numId w:val="57"/>
        </w:numPr>
        <w:spacing w:before="40" w:after="40"/>
        <w:ind w:left="431" w:hanging="431"/>
        <w:jc w:val="both"/>
        <w:rPr>
          <w:ins w:id="838" w:author="Hoppe " w:date="2014-07-16T13:24:00Z"/>
          <w:rFonts w:ascii="Times New Roman" w:hAnsi="Times New Roman"/>
          <w:b w:val="0"/>
          <w:sz w:val="20"/>
          <w:highlight w:val="yellow"/>
        </w:rPr>
      </w:pPr>
      <w:ins w:id="839" w:author="Hoppe " w:date="2014-07-16T13:24:00Z">
        <w:r w:rsidRPr="00325EEF">
          <w:rPr>
            <w:rFonts w:ascii="Times New Roman" w:hAnsi="Times New Roman"/>
            <w:b w:val="0"/>
            <w:sz w:val="20"/>
            <w:highlight w:val="yellow"/>
          </w:rPr>
          <w:t xml:space="preserve">Dziewicki M., Specht C., „Position accuracy evaluation of the modernized Polish DGPS”, Gdynia </w:t>
        </w:r>
        <w:proofErr w:type="gramStart"/>
        <w:r w:rsidRPr="00325EEF">
          <w:rPr>
            <w:rFonts w:ascii="Times New Roman" w:hAnsi="Times New Roman"/>
            <w:b w:val="0"/>
            <w:sz w:val="20"/>
            <w:highlight w:val="yellow"/>
          </w:rPr>
          <w:t>2010.,</w:t>
        </w:r>
        <w:r w:rsidRPr="00325EEF">
          <w:rPr>
            <w:rFonts w:ascii="Times New Roman" w:hAnsi="Times New Roman"/>
            <w:b w:val="0"/>
            <w:sz w:val="20"/>
            <w:highlight w:val="cyan"/>
          </w:rPr>
          <w:t>………………………..</w:t>
        </w:r>
        <w:proofErr w:type="gramEnd"/>
      </w:ins>
    </w:p>
    <w:p w:rsidR="0048357E" w:rsidRDefault="0048357E" w:rsidP="0048357E">
      <w:pPr>
        <w:rPr>
          <w:ins w:id="840" w:author="Hoppe " w:date="2014-07-16T13:24:00Z"/>
          <w:highlight w:val="yellow"/>
        </w:rPr>
      </w:pPr>
    </w:p>
    <w:p w:rsidR="0048357E" w:rsidRPr="000E636A" w:rsidRDefault="0048357E" w:rsidP="0048357E">
      <w:pPr>
        <w:rPr>
          <w:ins w:id="841" w:author="Hoppe " w:date="2014-07-16T13:24:00Z"/>
          <w:color w:val="FF0000"/>
          <w:highlight w:val="yellow"/>
        </w:rPr>
      </w:pPr>
      <w:ins w:id="842" w:author="Hoppe " w:date="2014-07-16T13:24:00Z">
        <w:r>
          <w:rPr>
            <w:highlight w:val="yellow"/>
          </w:rPr>
          <w:t xml:space="preserve">More info about ref. </w:t>
        </w:r>
        <w:proofErr w:type="gramStart"/>
        <w:r>
          <w:rPr>
            <w:highlight w:val="yellow"/>
          </w:rPr>
          <w:t xml:space="preserve">papers </w:t>
        </w:r>
      </w:ins>
      <w:r w:rsidR="00325EEF">
        <w:rPr>
          <w:highlight w:val="yellow"/>
        </w:rPr>
        <w:t>?????</w:t>
      </w:r>
      <w:ins w:id="843" w:author="Hoppe " w:date="2014-07-16T13:24:00Z">
        <w:r>
          <w:rPr>
            <w:highlight w:val="yellow"/>
          </w:rPr>
          <w:t>.</w:t>
        </w:r>
        <w:proofErr w:type="gramEnd"/>
      </w:ins>
    </w:p>
    <w:p w:rsidR="0048357E" w:rsidRPr="00064E8B" w:rsidRDefault="0048357E" w:rsidP="0048357E">
      <w:pPr>
        <w:rPr>
          <w:ins w:id="844" w:author="Hoppe " w:date="2014-07-16T13:24:00Z"/>
          <w:sz w:val="22"/>
          <w:szCs w:val="22"/>
        </w:rPr>
      </w:pPr>
    </w:p>
    <w:p w:rsidR="0048357E" w:rsidRPr="00064E8B" w:rsidRDefault="0048357E" w:rsidP="0048357E">
      <w:pPr>
        <w:rPr>
          <w:ins w:id="845" w:author="Hoppe " w:date="2014-07-16T13:24:00Z"/>
          <w:sz w:val="22"/>
          <w:szCs w:val="22"/>
        </w:rPr>
      </w:pPr>
    </w:p>
    <w:p w:rsidR="0048357E" w:rsidRPr="00064E8B" w:rsidRDefault="0048357E" w:rsidP="0048357E">
      <w:pPr>
        <w:rPr>
          <w:ins w:id="846" w:author="Hoppe " w:date="2014-07-16T13:24:00Z"/>
          <w:sz w:val="22"/>
          <w:szCs w:val="22"/>
        </w:rPr>
      </w:pPr>
    </w:p>
    <w:p w:rsidR="003F4757" w:rsidRDefault="003F4757" w:rsidP="00190B65">
      <w:pPr>
        <w:pStyle w:val="Heading1"/>
        <w:numPr>
          <w:ilvl w:val="0"/>
          <w:numId w:val="0"/>
        </w:numPr>
      </w:pPr>
    </w:p>
    <w:p w:rsidR="009E07A7" w:rsidRDefault="009E07A7" w:rsidP="009E07A7">
      <w:pPr>
        <w:pStyle w:val="Heading2"/>
        <w:numPr>
          <w:ilvl w:val="0"/>
          <w:numId w:val="0"/>
        </w:numPr>
        <w:ind w:left="576" w:hanging="576"/>
      </w:pPr>
      <w:r>
        <w:br w:type="page"/>
      </w:r>
      <w:bookmarkStart w:id="847" w:name="_Toc367895682"/>
      <w:r>
        <w:lastRenderedPageBreak/>
        <w:t>ANNXES</w:t>
      </w:r>
      <w:bookmarkEnd w:id="847"/>
    </w:p>
    <w:p w:rsidR="009E07A7" w:rsidRDefault="009E07A7" w:rsidP="009E07A7">
      <w:pPr>
        <w:pStyle w:val="Heading2"/>
        <w:numPr>
          <w:ilvl w:val="0"/>
          <w:numId w:val="0"/>
        </w:numPr>
        <w:ind w:left="576" w:hanging="576"/>
      </w:pPr>
    </w:p>
    <w:p w:rsidR="009E07A7" w:rsidRPr="002E5FC3" w:rsidRDefault="009E07A7" w:rsidP="009E07A7">
      <w:pPr>
        <w:pStyle w:val="Heading2"/>
        <w:numPr>
          <w:ilvl w:val="0"/>
          <w:numId w:val="0"/>
        </w:numPr>
        <w:ind w:left="576" w:hanging="576"/>
      </w:pPr>
      <w:bookmarkStart w:id="848" w:name="_Toc367895683"/>
      <w:r w:rsidRPr="002E5FC3">
        <w:t xml:space="preserve">ANNEX </w:t>
      </w:r>
      <w:r>
        <w:t>A</w:t>
      </w:r>
      <w:r>
        <w:tab/>
      </w:r>
      <w:r w:rsidRPr="002E5FC3">
        <w:t>Abbreviations</w:t>
      </w:r>
      <w:bookmarkEnd w:id="848"/>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9"/>
        <w:gridCol w:w="284"/>
        <w:gridCol w:w="7649"/>
      </w:tblGrid>
      <w:tr w:rsidR="009E07A7" w:rsidTr="00325EEF">
        <w:tc>
          <w:tcPr>
            <w:tcW w:w="1139" w:type="dxa"/>
          </w:tcPr>
          <w:p w:rsidR="009E07A7" w:rsidRDefault="009E07A7" w:rsidP="00F45BFC">
            <w:pPr>
              <w:jc w:val="both"/>
            </w:pPr>
            <w:r>
              <w:t>DGNSS</w:t>
            </w:r>
          </w:p>
        </w:tc>
        <w:tc>
          <w:tcPr>
            <w:tcW w:w="284" w:type="dxa"/>
          </w:tcPr>
          <w:p w:rsidR="009E07A7" w:rsidRDefault="009E07A7" w:rsidP="00F45BFC">
            <w:pPr>
              <w:jc w:val="both"/>
            </w:pPr>
            <w:r>
              <w:t>-</w:t>
            </w:r>
          </w:p>
        </w:tc>
        <w:tc>
          <w:tcPr>
            <w:tcW w:w="7649" w:type="dxa"/>
          </w:tcPr>
          <w:p w:rsidR="009E07A7" w:rsidRDefault="009E07A7" w:rsidP="00F45BFC">
            <w:pPr>
              <w:jc w:val="both"/>
            </w:pPr>
            <w:r>
              <w:t>Differential GNSS</w:t>
            </w:r>
          </w:p>
        </w:tc>
      </w:tr>
      <w:tr w:rsidR="009E07A7" w:rsidTr="00325EEF">
        <w:tc>
          <w:tcPr>
            <w:tcW w:w="1139" w:type="dxa"/>
          </w:tcPr>
          <w:p w:rsidR="009E07A7" w:rsidRDefault="009E07A7" w:rsidP="00F45BFC">
            <w:pPr>
              <w:jc w:val="both"/>
            </w:pPr>
            <w:r>
              <w:t>DOP</w:t>
            </w:r>
          </w:p>
        </w:tc>
        <w:tc>
          <w:tcPr>
            <w:tcW w:w="284" w:type="dxa"/>
          </w:tcPr>
          <w:p w:rsidR="009E07A7" w:rsidRDefault="009E07A7" w:rsidP="00F45BFC">
            <w:pPr>
              <w:jc w:val="both"/>
            </w:pPr>
            <w:r>
              <w:t>-</w:t>
            </w:r>
          </w:p>
        </w:tc>
        <w:tc>
          <w:tcPr>
            <w:tcW w:w="7649" w:type="dxa"/>
          </w:tcPr>
          <w:p w:rsidR="009E07A7" w:rsidRDefault="009E07A7" w:rsidP="00F45BFC">
            <w:pPr>
              <w:jc w:val="both"/>
            </w:pPr>
            <w:r>
              <w:t>Dilution of Precision</w:t>
            </w:r>
          </w:p>
        </w:tc>
      </w:tr>
      <w:tr w:rsidR="009E07A7" w:rsidTr="00325EEF">
        <w:tc>
          <w:tcPr>
            <w:tcW w:w="1139" w:type="dxa"/>
          </w:tcPr>
          <w:p w:rsidR="009E07A7" w:rsidRDefault="009E07A7" w:rsidP="00F45BFC">
            <w:pPr>
              <w:jc w:val="both"/>
            </w:pPr>
            <w:r>
              <w:t>GLONASS</w:t>
            </w:r>
          </w:p>
        </w:tc>
        <w:tc>
          <w:tcPr>
            <w:tcW w:w="284" w:type="dxa"/>
          </w:tcPr>
          <w:p w:rsidR="009E07A7" w:rsidRDefault="009E07A7" w:rsidP="00F45BFC">
            <w:pPr>
              <w:jc w:val="both"/>
            </w:pPr>
            <w:r>
              <w:t>-</w:t>
            </w:r>
          </w:p>
        </w:tc>
        <w:tc>
          <w:tcPr>
            <w:tcW w:w="7649" w:type="dxa"/>
          </w:tcPr>
          <w:p w:rsidR="009E07A7" w:rsidRDefault="009E07A7" w:rsidP="00F45BFC">
            <w:pPr>
              <w:jc w:val="both"/>
            </w:pPr>
            <w:commentRangeStart w:id="849"/>
            <w:proofErr w:type="spellStart"/>
            <w:r w:rsidRPr="0022464F">
              <w:rPr>
                <w:rStyle w:val="st"/>
                <w:rFonts w:ascii="Arial" w:hAnsi="Arial" w:cs="Arial"/>
                <w:color w:val="222222"/>
              </w:rPr>
              <w:t>Глоба́льная</w:t>
            </w:r>
            <w:proofErr w:type="spellEnd"/>
            <w:r w:rsidRPr="0022464F">
              <w:rPr>
                <w:rStyle w:val="st"/>
                <w:rFonts w:ascii="Arial" w:hAnsi="Arial" w:cs="Arial"/>
                <w:color w:val="222222"/>
              </w:rPr>
              <w:t xml:space="preserve"> </w:t>
            </w:r>
            <w:proofErr w:type="spellStart"/>
            <w:r w:rsidRPr="0022464F">
              <w:rPr>
                <w:rStyle w:val="st"/>
                <w:rFonts w:ascii="Arial" w:hAnsi="Arial" w:cs="Arial"/>
                <w:color w:val="222222"/>
              </w:rPr>
              <w:t>навигацио́нная</w:t>
            </w:r>
            <w:proofErr w:type="spellEnd"/>
            <w:r w:rsidRPr="0022464F">
              <w:rPr>
                <w:rStyle w:val="st"/>
                <w:rFonts w:ascii="Arial" w:hAnsi="Arial" w:cs="Arial"/>
                <w:color w:val="222222"/>
              </w:rPr>
              <w:t xml:space="preserve"> </w:t>
            </w:r>
            <w:proofErr w:type="spellStart"/>
            <w:r w:rsidRPr="0022464F">
              <w:rPr>
                <w:rStyle w:val="st"/>
                <w:rFonts w:ascii="Arial" w:hAnsi="Arial" w:cs="Arial"/>
                <w:color w:val="222222"/>
              </w:rPr>
              <w:t>спу́тниковая</w:t>
            </w:r>
            <w:proofErr w:type="spellEnd"/>
            <w:r w:rsidRPr="0022464F">
              <w:rPr>
                <w:rStyle w:val="st"/>
                <w:rFonts w:ascii="Arial" w:hAnsi="Arial" w:cs="Arial"/>
                <w:color w:val="222222"/>
              </w:rPr>
              <w:t xml:space="preserve"> </w:t>
            </w:r>
            <w:proofErr w:type="spellStart"/>
            <w:r w:rsidRPr="0022464F">
              <w:rPr>
                <w:rStyle w:val="st"/>
                <w:rFonts w:ascii="Arial" w:hAnsi="Arial" w:cs="Arial"/>
                <w:color w:val="222222"/>
              </w:rPr>
              <w:t>систе́ма</w:t>
            </w:r>
            <w:commentRangeEnd w:id="849"/>
            <w:proofErr w:type="spellEnd"/>
            <w:r w:rsidR="00D84F2F">
              <w:rPr>
                <w:rStyle w:val="CommentReference"/>
              </w:rPr>
              <w:commentReference w:id="849"/>
            </w:r>
          </w:p>
        </w:tc>
      </w:tr>
      <w:tr w:rsidR="009E07A7" w:rsidTr="00325EEF">
        <w:tc>
          <w:tcPr>
            <w:tcW w:w="1139" w:type="dxa"/>
          </w:tcPr>
          <w:p w:rsidR="009E07A7" w:rsidRDefault="009E07A7" w:rsidP="00F45BFC">
            <w:pPr>
              <w:jc w:val="both"/>
            </w:pPr>
            <w:r>
              <w:t>GNSS</w:t>
            </w:r>
          </w:p>
        </w:tc>
        <w:tc>
          <w:tcPr>
            <w:tcW w:w="284" w:type="dxa"/>
          </w:tcPr>
          <w:p w:rsidR="009E07A7" w:rsidRDefault="009E07A7" w:rsidP="00F45BFC">
            <w:pPr>
              <w:jc w:val="both"/>
            </w:pPr>
            <w:r>
              <w:t>-</w:t>
            </w:r>
          </w:p>
        </w:tc>
        <w:tc>
          <w:tcPr>
            <w:tcW w:w="7649" w:type="dxa"/>
          </w:tcPr>
          <w:p w:rsidR="009E07A7" w:rsidRDefault="009E07A7" w:rsidP="00F45BFC">
            <w:pPr>
              <w:jc w:val="both"/>
            </w:pPr>
            <w:r>
              <w:t>Global Navigation Satellite System</w:t>
            </w:r>
          </w:p>
        </w:tc>
      </w:tr>
      <w:tr w:rsidR="009E07A7" w:rsidTr="00325EEF">
        <w:tc>
          <w:tcPr>
            <w:tcW w:w="1139" w:type="dxa"/>
          </w:tcPr>
          <w:p w:rsidR="009E07A7" w:rsidRDefault="009E07A7" w:rsidP="00F45BFC">
            <w:pPr>
              <w:jc w:val="both"/>
            </w:pPr>
            <w:r>
              <w:t>GPS</w:t>
            </w:r>
          </w:p>
        </w:tc>
        <w:tc>
          <w:tcPr>
            <w:tcW w:w="284" w:type="dxa"/>
          </w:tcPr>
          <w:p w:rsidR="009E07A7" w:rsidRDefault="009E07A7" w:rsidP="00F45BFC">
            <w:pPr>
              <w:jc w:val="both"/>
            </w:pPr>
            <w:r>
              <w:t>-</w:t>
            </w:r>
          </w:p>
        </w:tc>
        <w:tc>
          <w:tcPr>
            <w:tcW w:w="7649" w:type="dxa"/>
          </w:tcPr>
          <w:p w:rsidR="009E07A7" w:rsidRDefault="009E07A7" w:rsidP="00F45BFC">
            <w:pPr>
              <w:jc w:val="both"/>
            </w:pPr>
            <w:r>
              <w:t>Global Positioning System</w:t>
            </w:r>
          </w:p>
        </w:tc>
      </w:tr>
      <w:tr w:rsidR="009E07A7" w:rsidTr="00325EEF">
        <w:tc>
          <w:tcPr>
            <w:tcW w:w="1139" w:type="dxa"/>
          </w:tcPr>
          <w:p w:rsidR="009E07A7" w:rsidRDefault="009E07A7" w:rsidP="00F45BFC">
            <w:pPr>
              <w:jc w:val="both"/>
            </w:pPr>
            <w:r>
              <w:t>HF</w:t>
            </w:r>
          </w:p>
        </w:tc>
        <w:tc>
          <w:tcPr>
            <w:tcW w:w="284" w:type="dxa"/>
          </w:tcPr>
          <w:p w:rsidR="009E07A7" w:rsidRDefault="009E07A7" w:rsidP="00F45BFC">
            <w:pPr>
              <w:jc w:val="both"/>
            </w:pPr>
            <w:r>
              <w:t>-</w:t>
            </w:r>
          </w:p>
        </w:tc>
        <w:tc>
          <w:tcPr>
            <w:tcW w:w="7649" w:type="dxa"/>
          </w:tcPr>
          <w:p w:rsidR="009E07A7" w:rsidRDefault="009E07A7" w:rsidP="00F45BFC">
            <w:pPr>
              <w:jc w:val="both"/>
            </w:pPr>
            <w:r>
              <w:t>High Frequency (3 – 30 MHz)</w:t>
            </w:r>
          </w:p>
        </w:tc>
      </w:tr>
      <w:tr w:rsidR="009E07A7" w:rsidTr="00325EEF">
        <w:tc>
          <w:tcPr>
            <w:tcW w:w="1139" w:type="dxa"/>
          </w:tcPr>
          <w:p w:rsidR="009E07A7" w:rsidRDefault="009E07A7" w:rsidP="00F45BFC">
            <w:pPr>
              <w:jc w:val="both"/>
            </w:pPr>
            <w:r>
              <w:t>IALA</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International Association of Marine Aids to Navigation and Lighthouse Authorities</w:t>
            </w:r>
          </w:p>
        </w:tc>
      </w:tr>
      <w:tr w:rsidR="009E07A7" w:rsidTr="00325EEF">
        <w:tc>
          <w:tcPr>
            <w:tcW w:w="1139" w:type="dxa"/>
          </w:tcPr>
          <w:p w:rsidR="009E07A7" w:rsidRDefault="009E07A7" w:rsidP="00F45BFC">
            <w:pPr>
              <w:jc w:val="both"/>
            </w:pPr>
            <w:r>
              <w:t>IEC</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International Electrical Commission</w:t>
            </w:r>
          </w:p>
        </w:tc>
      </w:tr>
      <w:tr w:rsidR="009E07A7" w:rsidTr="00325EEF">
        <w:tc>
          <w:tcPr>
            <w:tcW w:w="1139" w:type="dxa"/>
          </w:tcPr>
          <w:p w:rsidR="009E07A7" w:rsidRDefault="009E07A7" w:rsidP="00F45BFC">
            <w:pPr>
              <w:jc w:val="both"/>
            </w:pPr>
            <w:r>
              <w:t>IMO</w:t>
            </w:r>
          </w:p>
        </w:tc>
        <w:tc>
          <w:tcPr>
            <w:tcW w:w="284" w:type="dxa"/>
          </w:tcPr>
          <w:p w:rsidR="009E07A7" w:rsidRDefault="009E07A7" w:rsidP="00F45BFC">
            <w:pPr>
              <w:jc w:val="both"/>
            </w:pPr>
            <w:r>
              <w:t>-</w:t>
            </w:r>
          </w:p>
        </w:tc>
        <w:tc>
          <w:tcPr>
            <w:tcW w:w="7649" w:type="dxa"/>
          </w:tcPr>
          <w:p w:rsidR="009E07A7" w:rsidRDefault="009E07A7" w:rsidP="00F45BFC">
            <w:pPr>
              <w:jc w:val="both"/>
            </w:pPr>
            <w:r>
              <w:t>International Maritime Organisation</w:t>
            </w:r>
          </w:p>
        </w:tc>
      </w:tr>
      <w:tr w:rsidR="009E07A7" w:rsidTr="00325EEF">
        <w:tc>
          <w:tcPr>
            <w:tcW w:w="1139" w:type="dxa"/>
          </w:tcPr>
          <w:p w:rsidR="009E07A7" w:rsidRDefault="009E07A7" w:rsidP="00F45BFC">
            <w:pPr>
              <w:jc w:val="both"/>
            </w:pPr>
            <w:r>
              <w:t>IS</w:t>
            </w:r>
          </w:p>
        </w:tc>
        <w:tc>
          <w:tcPr>
            <w:tcW w:w="284" w:type="dxa"/>
          </w:tcPr>
          <w:p w:rsidR="009E07A7" w:rsidRDefault="009E07A7" w:rsidP="00F45BFC">
            <w:pPr>
              <w:jc w:val="both"/>
            </w:pPr>
            <w:r>
              <w:t>-</w:t>
            </w:r>
          </w:p>
        </w:tc>
        <w:tc>
          <w:tcPr>
            <w:tcW w:w="7649" w:type="dxa"/>
          </w:tcPr>
          <w:p w:rsidR="009E07A7" w:rsidRDefault="009E07A7" w:rsidP="00F45BFC">
            <w:pPr>
              <w:jc w:val="both"/>
            </w:pPr>
            <w:r>
              <w:t>Integrity Monitoring Station</w:t>
            </w:r>
          </w:p>
        </w:tc>
      </w:tr>
      <w:tr w:rsidR="009E07A7" w:rsidTr="00325EEF">
        <w:tc>
          <w:tcPr>
            <w:tcW w:w="1139" w:type="dxa"/>
          </w:tcPr>
          <w:p w:rsidR="009E07A7" w:rsidRDefault="009E07A7" w:rsidP="00F45BFC">
            <w:pPr>
              <w:jc w:val="both"/>
            </w:pPr>
            <w:r>
              <w:t>ITU</w:t>
            </w:r>
          </w:p>
        </w:tc>
        <w:tc>
          <w:tcPr>
            <w:tcW w:w="284" w:type="dxa"/>
          </w:tcPr>
          <w:p w:rsidR="009E07A7" w:rsidRDefault="009E07A7" w:rsidP="00F45BFC">
            <w:pPr>
              <w:jc w:val="both"/>
            </w:pPr>
            <w:r>
              <w:t>-</w:t>
            </w:r>
          </w:p>
        </w:tc>
        <w:tc>
          <w:tcPr>
            <w:tcW w:w="7649" w:type="dxa"/>
          </w:tcPr>
          <w:p w:rsidR="009E07A7" w:rsidRDefault="009E07A7" w:rsidP="00F45BFC">
            <w:pPr>
              <w:jc w:val="both"/>
            </w:pPr>
            <w:r w:rsidRPr="007E5044">
              <w:t>International Telecommunication Union</w:t>
            </w:r>
          </w:p>
        </w:tc>
      </w:tr>
      <w:tr w:rsidR="009E07A7" w:rsidTr="00325EEF">
        <w:tc>
          <w:tcPr>
            <w:tcW w:w="1139" w:type="dxa"/>
          </w:tcPr>
          <w:p w:rsidR="009E07A7" w:rsidRDefault="009E07A7" w:rsidP="00F45BFC">
            <w:pPr>
              <w:jc w:val="both"/>
            </w:pPr>
            <w:r>
              <w:t>MF</w:t>
            </w:r>
          </w:p>
        </w:tc>
        <w:tc>
          <w:tcPr>
            <w:tcW w:w="284" w:type="dxa"/>
          </w:tcPr>
          <w:p w:rsidR="009E07A7" w:rsidRDefault="009E07A7" w:rsidP="00F45BFC">
            <w:pPr>
              <w:jc w:val="both"/>
            </w:pPr>
            <w:r>
              <w:t>-</w:t>
            </w:r>
          </w:p>
        </w:tc>
        <w:tc>
          <w:tcPr>
            <w:tcW w:w="7649" w:type="dxa"/>
          </w:tcPr>
          <w:p w:rsidR="009E07A7" w:rsidRDefault="009E07A7" w:rsidP="00F45BFC">
            <w:pPr>
              <w:jc w:val="both"/>
            </w:pPr>
            <w:r>
              <w:t>Medium Frequency (0.3 – 3 MHz)</w:t>
            </w:r>
          </w:p>
        </w:tc>
      </w:tr>
      <w:tr w:rsidR="009E07A7" w:rsidTr="00325EEF">
        <w:tc>
          <w:tcPr>
            <w:tcW w:w="1139" w:type="dxa"/>
          </w:tcPr>
          <w:p w:rsidR="009E07A7" w:rsidRDefault="009E07A7" w:rsidP="00F45BFC">
            <w:pPr>
              <w:jc w:val="both"/>
            </w:pPr>
            <w:r>
              <w:t>MSC</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rPr>
                <w:rStyle w:val="searchalttitle"/>
              </w:rPr>
              <w:t>Maritime Safety Committee</w:t>
            </w:r>
          </w:p>
        </w:tc>
      </w:tr>
      <w:tr w:rsidR="009E07A7" w:rsidTr="00325EEF">
        <w:tc>
          <w:tcPr>
            <w:tcW w:w="1139" w:type="dxa"/>
          </w:tcPr>
          <w:p w:rsidR="009E07A7" w:rsidRDefault="009E07A7" w:rsidP="00F45BFC">
            <w:pPr>
              <w:jc w:val="both"/>
            </w:pPr>
            <w:r>
              <w:t>MSI</w:t>
            </w:r>
          </w:p>
        </w:tc>
        <w:tc>
          <w:tcPr>
            <w:tcW w:w="284" w:type="dxa"/>
          </w:tcPr>
          <w:p w:rsidR="009E07A7" w:rsidRDefault="009E07A7" w:rsidP="00F45BFC">
            <w:pPr>
              <w:jc w:val="both"/>
            </w:pPr>
            <w:r>
              <w:t>-</w:t>
            </w:r>
          </w:p>
        </w:tc>
        <w:tc>
          <w:tcPr>
            <w:tcW w:w="7649" w:type="dxa"/>
          </w:tcPr>
          <w:p w:rsidR="009E07A7" w:rsidRDefault="009E07A7" w:rsidP="00F45BFC">
            <w:pPr>
              <w:jc w:val="both"/>
            </w:pPr>
            <w:r>
              <w:t>Maritime Safety Information</w:t>
            </w:r>
          </w:p>
        </w:tc>
      </w:tr>
      <w:tr w:rsidR="009E07A7" w:rsidTr="00325EEF">
        <w:tc>
          <w:tcPr>
            <w:tcW w:w="1139" w:type="dxa"/>
          </w:tcPr>
          <w:p w:rsidR="009E07A7" w:rsidRDefault="009E07A7" w:rsidP="00F45BFC">
            <w:pPr>
              <w:jc w:val="both"/>
            </w:pPr>
            <w:r>
              <w:t>PNT</w:t>
            </w:r>
          </w:p>
        </w:tc>
        <w:tc>
          <w:tcPr>
            <w:tcW w:w="284" w:type="dxa"/>
          </w:tcPr>
          <w:p w:rsidR="009E07A7" w:rsidRDefault="009E07A7" w:rsidP="00F45BFC">
            <w:pPr>
              <w:jc w:val="both"/>
            </w:pPr>
            <w:r>
              <w:t>-</w:t>
            </w:r>
          </w:p>
        </w:tc>
        <w:tc>
          <w:tcPr>
            <w:tcW w:w="7649" w:type="dxa"/>
          </w:tcPr>
          <w:p w:rsidR="009E07A7" w:rsidRDefault="009E07A7" w:rsidP="00F45BFC">
            <w:pPr>
              <w:jc w:val="both"/>
            </w:pPr>
            <w:r>
              <w:t>Position, Navigation, and Timing</w:t>
            </w:r>
          </w:p>
        </w:tc>
      </w:tr>
      <w:tr w:rsidR="009E07A7" w:rsidTr="00325EEF">
        <w:tc>
          <w:tcPr>
            <w:tcW w:w="1139" w:type="dxa"/>
          </w:tcPr>
          <w:p w:rsidR="009E07A7" w:rsidRDefault="009E07A7" w:rsidP="00F45BFC">
            <w:pPr>
              <w:jc w:val="both"/>
            </w:pPr>
            <w:r>
              <w:t>PVT</w:t>
            </w:r>
          </w:p>
        </w:tc>
        <w:tc>
          <w:tcPr>
            <w:tcW w:w="284" w:type="dxa"/>
          </w:tcPr>
          <w:p w:rsidR="009E07A7" w:rsidRDefault="009E07A7" w:rsidP="00F45BFC">
            <w:pPr>
              <w:jc w:val="both"/>
            </w:pPr>
            <w:r>
              <w:t>-</w:t>
            </w:r>
          </w:p>
        </w:tc>
        <w:tc>
          <w:tcPr>
            <w:tcW w:w="7649" w:type="dxa"/>
          </w:tcPr>
          <w:p w:rsidR="009E07A7" w:rsidRDefault="009E07A7" w:rsidP="00F45BFC">
            <w:pPr>
              <w:jc w:val="both"/>
            </w:pPr>
            <w:r>
              <w:t>Position, Velocity, and Timing</w:t>
            </w:r>
          </w:p>
        </w:tc>
      </w:tr>
      <w:tr w:rsidR="009E07A7" w:rsidTr="00325EEF">
        <w:tc>
          <w:tcPr>
            <w:tcW w:w="1139" w:type="dxa"/>
          </w:tcPr>
          <w:p w:rsidR="009E07A7" w:rsidRDefault="009E07A7" w:rsidP="00F45BFC">
            <w:pPr>
              <w:jc w:val="both"/>
            </w:pPr>
            <w:r>
              <w:t>RAIM</w:t>
            </w:r>
          </w:p>
        </w:tc>
        <w:tc>
          <w:tcPr>
            <w:tcW w:w="284" w:type="dxa"/>
          </w:tcPr>
          <w:p w:rsidR="009E07A7" w:rsidRDefault="009E07A7" w:rsidP="00F45BFC">
            <w:pPr>
              <w:jc w:val="both"/>
            </w:pPr>
            <w:r>
              <w:t>-</w:t>
            </w:r>
          </w:p>
        </w:tc>
        <w:tc>
          <w:tcPr>
            <w:tcW w:w="7649" w:type="dxa"/>
          </w:tcPr>
          <w:p w:rsidR="009E07A7" w:rsidRDefault="009E07A7" w:rsidP="00F45BFC">
            <w:pPr>
              <w:jc w:val="both"/>
            </w:pPr>
            <w:r>
              <w:t>Receiver Autonomous Integrity Monitoring</w:t>
            </w:r>
          </w:p>
        </w:tc>
      </w:tr>
      <w:tr w:rsidR="009E07A7" w:rsidTr="00325EEF">
        <w:tc>
          <w:tcPr>
            <w:tcW w:w="1139" w:type="dxa"/>
          </w:tcPr>
          <w:p w:rsidR="009E07A7" w:rsidRDefault="009E07A7" w:rsidP="00F45BFC">
            <w:pPr>
              <w:jc w:val="both"/>
            </w:pPr>
            <w:r>
              <w:t>RS</w:t>
            </w:r>
          </w:p>
        </w:tc>
        <w:tc>
          <w:tcPr>
            <w:tcW w:w="284" w:type="dxa"/>
          </w:tcPr>
          <w:p w:rsidR="009E07A7" w:rsidRDefault="009E07A7" w:rsidP="00F45BFC">
            <w:pPr>
              <w:jc w:val="both"/>
            </w:pPr>
            <w:r>
              <w:t>-</w:t>
            </w:r>
          </w:p>
        </w:tc>
        <w:tc>
          <w:tcPr>
            <w:tcW w:w="7649" w:type="dxa"/>
          </w:tcPr>
          <w:p w:rsidR="009E07A7" w:rsidRDefault="009E07A7" w:rsidP="00F45BFC">
            <w:pPr>
              <w:jc w:val="both"/>
            </w:pPr>
            <w:r>
              <w:t>Reference Station</w:t>
            </w:r>
          </w:p>
        </w:tc>
      </w:tr>
      <w:tr w:rsidR="009E07A7" w:rsidTr="00325EEF">
        <w:tc>
          <w:tcPr>
            <w:tcW w:w="1139" w:type="dxa"/>
          </w:tcPr>
          <w:p w:rsidR="009E07A7" w:rsidRDefault="009E07A7" w:rsidP="00F45BFC">
            <w:pPr>
              <w:jc w:val="both"/>
            </w:pPr>
            <w:r>
              <w:t>RTCM</w:t>
            </w:r>
          </w:p>
        </w:tc>
        <w:tc>
          <w:tcPr>
            <w:tcW w:w="284" w:type="dxa"/>
          </w:tcPr>
          <w:p w:rsidR="009E07A7" w:rsidRDefault="009E07A7" w:rsidP="00F45BFC">
            <w:pPr>
              <w:jc w:val="both"/>
            </w:pPr>
            <w:r>
              <w:t>-</w:t>
            </w:r>
          </w:p>
        </w:tc>
        <w:tc>
          <w:tcPr>
            <w:tcW w:w="7649" w:type="dxa"/>
          </w:tcPr>
          <w:p w:rsidR="009E07A7" w:rsidRDefault="009E07A7" w:rsidP="00F45BFC">
            <w:pPr>
              <w:jc w:val="both"/>
            </w:pPr>
            <w:r w:rsidRPr="0022464F">
              <w:t>Radio Technical Commission for Maritime Services</w:t>
            </w:r>
          </w:p>
        </w:tc>
      </w:tr>
      <w:tr w:rsidR="009E07A7" w:rsidTr="00325EEF">
        <w:tc>
          <w:tcPr>
            <w:tcW w:w="1139" w:type="dxa"/>
          </w:tcPr>
          <w:p w:rsidR="009E07A7" w:rsidRDefault="009E07A7" w:rsidP="00F45BFC">
            <w:pPr>
              <w:jc w:val="both"/>
            </w:pPr>
            <w:r>
              <w:t>VRS</w:t>
            </w:r>
          </w:p>
        </w:tc>
        <w:tc>
          <w:tcPr>
            <w:tcW w:w="284" w:type="dxa"/>
          </w:tcPr>
          <w:p w:rsidR="009E07A7" w:rsidRDefault="009E07A7" w:rsidP="00F45BFC">
            <w:pPr>
              <w:jc w:val="both"/>
            </w:pPr>
            <w:r>
              <w:t>-</w:t>
            </w:r>
          </w:p>
        </w:tc>
        <w:tc>
          <w:tcPr>
            <w:tcW w:w="7649" w:type="dxa"/>
          </w:tcPr>
          <w:p w:rsidR="009E07A7" w:rsidRDefault="009E07A7" w:rsidP="00F45BFC">
            <w:pPr>
              <w:jc w:val="both"/>
            </w:pPr>
            <w:r>
              <w:t>Virtual Reference Station Technique</w:t>
            </w:r>
          </w:p>
        </w:tc>
      </w:tr>
    </w:tbl>
    <w:p w:rsidR="009E07A7" w:rsidRDefault="009E07A7" w:rsidP="009E07A7"/>
    <w:p w:rsidR="009E07A7" w:rsidRPr="009E07A7" w:rsidRDefault="009E07A7" w:rsidP="009E07A7">
      <w:pPr>
        <w:sectPr w:rsidR="009E07A7" w:rsidRPr="009E07A7" w:rsidSect="00032D66">
          <w:headerReference w:type="even" r:id="rId36"/>
          <w:headerReference w:type="default" r:id="rId37"/>
          <w:footerReference w:type="even" r:id="rId38"/>
          <w:footerReference w:type="default" r:id="rId39"/>
          <w:headerReference w:type="first" r:id="rId40"/>
          <w:footerReference w:type="first" r:id="rId41"/>
          <w:pgSz w:w="11907" w:h="16834" w:code="9"/>
          <w:pgMar w:top="1797" w:right="1440" w:bottom="1440" w:left="1440" w:header="851" w:footer="851" w:gutter="0"/>
          <w:cols w:space="720"/>
          <w:titlePg/>
          <w:docGrid w:linePitch="272"/>
        </w:sectPr>
      </w:pPr>
    </w:p>
    <w:p w:rsidR="009E07A7" w:rsidRDefault="009E07A7" w:rsidP="009E07A7">
      <w:pPr>
        <w:pStyle w:val="Heading1"/>
        <w:numPr>
          <w:ilvl w:val="0"/>
          <w:numId w:val="0"/>
        </w:numPr>
      </w:pPr>
      <w:bookmarkStart w:id="851" w:name="_Toc364862109"/>
      <w:bookmarkStart w:id="852" w:name="_Toc367895684"/>
      <w:r>
        <w:lastRenderedPageBreak/>
        <w:t>ANNEX B</w:t>
      </w:r>
      <w:r>
        <w:tab/>
        <w:t>DGNSS Broadcast Settings</w:t>
      </w:r>
      <w:bookmarkEnd w:id="851"/>
      <w:bookmarkEnd w:id="852"/>
    </w:p>
    <w:p w:rsidR="009E07A7" w:rsidRPr="00F92C80" w:rsidRDefault="009E07A7" w:rsidP="009E07A7">
      <w:pPr>
        <w:rPr>
          <w:i/>
        </w:rPr>
      </w:pPr>
    </w:p>
    <w:p w:rsidR="009E07A7" w:rsidRDefault="009E07A7" w:rsidP="009E07A7">
      <w:pPr>
        <w:pStyle w:val="BodyTextIndent2"/>
        <w:tabs>
          <w:tab w:val="clear" w:pos="720"/>
          <w:tab w:val="left" w:pos="284"/>
        </w:tabs>
        <w:ind w:left="0"/>
        <w:rPr>
          <w:rFonts w:ascii="Arial" w:hAnsi="Arial" w:cs="Arial"/>
          <w:iCs/>
          <w:sz w:val="24"/>
        </w:rPr>
      </w:pPr>
      <w:r w:rsidRPr="005238E6">
        <w:rPr>
          <w:rFonts w:ascii="Arial" w:hAnsi="Arial" w:cs="Arial"/>
          <w:iCs/>
          <w:sz w:val="24"/>
        </w:rPr>
        <w:t xml:space="preserve">It is recognised that certain reference station and integrity monitor threshold settings are vital to the proper performance of the DGNSS station. This Appendix (Table 3) lists some parameters that affect the DGNSS service and/or the service provider with the </w:t>
      </w:r>
      <w:r>
        <w:rPr>
          <w:rFonts w:ascii="Arial" w:hAnsi="Arial" w:cs="Arial"/>
          <w:iCs/>
          <w:sz w:val="24"/>
        </w:rPr>
        <w:t xml:space="preserve">suggested </w:t>
      </w:r>
      <w:r w:rsidRPr="005238E6">
        <w:rPr>
          <w:rFonts w:ascii="Arial" w:hAnsi="Arial" w:cs="Arial"/>
          <w:iCs/>
          <w:sz w:val="24"/>
        </w:rPr>
        <w:t>range of settings</w:t>
      </w:r>
      <w:r>
        <w:rPr>
          <w:rFonts w:ascii="Arial" w:hAnsi="Arial" w:cs="Arial"/>
          <w:iCs/>
          <w:sz w:val="24"/>
        </w:rPr>
        <w:t>.</w:t>
      </w:r>
      <w:r w:rsidRPr="005238E6">
        <w:rPr>
          <w:rFonts w:ascii="Arial" w:hAnsi="Arial" w:cs="Arial"/>
          <w:iCs/>
          <w:sz w:val="24"/>
        </w:rPr>
        <w:t>.</w:t>
      </w:r>
    </w:p>
    <w:p w:rsidR="009E07A7" w:rsidRDefault="009E07A7" w:rsidP="009E07A7">
      <w:pPr>
        <w:pStyle w:val="BodyTextIndent2"/>
        <w:tabs>
          <w:tab w:val="clear" w:pos="720"/>
        </w:tabs>
        <w:ind w:left="0"/>
        <w:rPr>
          <w:rFonts w:ascii="Arial" w:hAnsi="Arial" w:cs="Arial"/>
          <w:iCs/>
          <w:sz w:val="24"/>
        </w:rPr>
      </w:pPr>
      <w:r>
        <w:rPr>
          <w:rFonts w:ascii="Arial" w:hAnsi="Arial" w:cs="Arial"/>
          <w:iCs/>
          <w:sz w:val="24"/>
        </w:rPr>
        <w:t xml:space="preserve">The parameters are related to the classic approach of DGNSS technical implementation (ref.3.3.1) and should be seen as an example and starting point when defining settings of an individual DGNSS Broadcast Site. </w:t>
      </w:r>
      <w:r w:rsidRPr="005238E6">
        <w:rPr>
          <w:rFonts w:ascii="Arial" w:hAnsi="Arial" w:cs="Arial"/>
          <w:iCs/>
          <w:sz w:val="24"/>
        </w:rPr>
        <w:t xml:space="preserve">In order to gain further insight into the functions of the reference station and integrity monitor, service providers should consult the RTCM 10401.2, </w:t>
      </w:r>
      <w:r>
        <w:rPr>
          <w:rFonts w:ascii="Arial" w:hAnsi="Arial" w:cs="Arial"/>
          <w:iCs/>
          <w:sz w:val="24"/>
        </w:rPr>
        <w:t>"</w:t>
      </w:r>
      <w:r w:rsidRPr="000D0A42">
        <w:rPr>
          <w:rFonts w:ascii="Arial" w:hAnsi="Arial" w:cs="Arial"/>
          <w:i/>
          <w:iCs/>
          <w:sz w:val="24"/>
        </w:rPr>
        <w:t xml:space="preserve">Standard for Differential </w:t>
      </w:r>
      <w:proofErr w:type="spellStart"/>
      <w:r w:rsidRPr="000D0A42">
        <w:rPr>
          <w:rFonts w:ascii="Arial" w:hAnsi="Arial" w:cs="Arial"/>
          <w:i/>
          <w:iCs/>
          <w:sz w:val="24"/>
        </w:rPr>
        <w:t>Navstar</w:t>
      </w:r>
      <w:proofErr w:type="spellEnd"/>
      <w:r w:rsidRPr="000D0A42">
        <w:rPr>
          <w:rFonts w:ascii="Arial" w:hAnsi="Arial" w:cs="Arial"/>
          <w:i/>
          <w:iCs/>
          <w:sz w:val="24"/>
        </w:rPr>
        <w:t xml:space="preserve"> GPS Reference Stations and Integrity Monitors (RSIM)</w:t>
      </w:r>
      <w:r>
        <w:rPr>
          <w:rFonts w:ascii="Arial" w:hAnsi="Arial" w:cs="Arial"/>
          <w:iCs/>
          <w:sz w:val="24"/>
        </w:rPr>
        <w:t>"</w:t>
      </w:r>
      <w:r w:rsidRPr="005238E6">
        <w:rPr>
          <w:rFonts w:ascii="Arial" w:hAnsi="Arial" w:cs="Arial"/>
          <w:iCs/>
          <w:sz w:val="24"/>
        </w:rPr>
        <w:t xml:space="preserve">. </w:t>
      </w:r>
    </w:p>
    <w:p w:rsidR="009E07A7" w:rsidRPr="00F92C80" w:rsidRDefault="009E07A7" w:rsidP="009E07A7">
      <w:pPr>
        <w:pStyle w:val="BodyTextIndent2"/>
        <w:jc w:val="both"/>
        <w:rPr>
          <w:rFonts w:ascii="Arial" w:hAnsi="Arial" w:cs="Arial"/>
          <w:i/>
          <w:iCs/>
          <w:sz w:val="24"/>
        </w:rPr>
      </w:pPr>
    </w:p>
    <w:p w:rsidR="009E07A7" w:rsidRPr="00313AD0" w:rsidRDefault="009E07A7" w:rsidP="009E07A7">
      <w:pPr>
        <w:jc w:val="center"/>
        <w:rPr>
          <w:rFonts w:ascii="Arial" w:hAnsi="Arial" w:cs="Arial"/>
        </w:rPr>
      </w:pPr>
      <w:r w:rsidRPr="00EC74AE">
        <w:rPr>
          <w:rFonts w:ascii="Arial" w:hAnsi="Arial" w:cs="Arial"/>
          <w:b/>
          <w:sz w:val="28"/>
          <w:szCs w:val="28"/>
        </w:rPr>
        <w:t>Table 3 – DGNSS Broadcast Site Settings</w:t>
      </w:r>
    </w:p>
    <w:p w:rsidR="009E07A7" w:rsidRPr="00F92C80" w:rsidRDefault="009E07A7" w:rsidP="009E07A7">
      <w:pPr>
        <w:pStyle w:val="Header"/>
        <w:ind w:left="360"/>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1701"/>
        <w:gridCol w:w="992"/>
        <w:gridCol w:w="2693"/>
        <w:gridCol w:w="2552"/>
      </w:tblGrid>
      <w:tr w:rsidR="009E07A7" w:rsidRPr="00313AD0" w:rsidTr="00191AA8">
        <w:trPr>
          <w:cantSplit/>
          <w:trHeight w:val="232"/>
          <w:tblHeader/>
        </w:trPr>
        <w:tc>
          <w:tcPr>
            <w:tcW w:w="6629"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Parameter</w:t>
            </w:r>
          </w:p>
        </w:tc>
        <w:tc>
          <w:tcPr>
            <w:tcW w:w="1701" w:type="dxa"/>
            <w:vMerge w:val="restart"/>
            <w:vAlign w:val="center"/>
          </w:tcPr>
          <w:p w:rsidR="009E07A7" w:rsidRPr="00313AD0" w:rsidRDefault="009E07A7" w:rsidP="00F45BFC">
            <w:pPr>
              <w:jc w:val="center"/>
              <w:rPr>
                <w:rFonts w:ascii="Arial" w:hAnsi="Arial" w:cs="Arial"/>
              </w:rPr>
            </w:pPr>
            <w:r w:rsidRPr="003C66A8">
              <w:rPr>
                <w:rFonts w:ascii="Arial" w:hAnsi="Arial" w:cs="Arial"/>
              </w:rPr>
              <w:t>Recommended setting/ threshold</w:t>
            </w:r>
          </w:p>
        </w:tc>
        <w:tc>
          <w:tcPr>
            <w:tcW w:w="992"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Interval</w:t>
            </w:r>
          </w:p>
        </w:tc>
        <w:tc>
          <w:tcPr>
            <w:tcW w:w="5245" w:type="dxa"/>
            <w:gridSpan w:val="2"/>
            <w:vAlign w:val="center"/>
          </w:tcPr>
          <w:p w:rsidR="009E07A7" w:rsidRPr="00313AD0" w:rsidRDefault="009E07A7" w:rsidP="00F45BFC">
            <w:pPr>
              <w:jc w:val="center"/>
              <w:rPr>
                <w:rFonts w:ascii="Arial" w:hAnsi="Arial" w:cs="Arial"/>
              </w:rPr>
            </w:pPr>
            <w:r w:rsidRPr="003C66A8">
              <w:rPr>
                <w:rFonts w:ascii="Arial" w:hAnsi="Arial" w:cs="Arial"/>
              </w:rPr>
              <w:t>System Impact</w:t>
            </w:r>
          </w:p>
        </w:tc>
      </w:tr>
      <w:tr w:rsidR="009E07A7" w:rsidRPr="00313AD0" w:rsidTr="00191AA8">
        <w:trPr>
          <w:cantSplit/>
          <w:trHeight w:val="231"/>
          <w:tblHeader/>
        </w:trPr>
        <w:tc>
          <w:tcPr>
            <w:tcW w:w="6629" w:type="dxa"/>
            <w:vMerge/>
            <w:vAlign w:val="center"/>
          </w:tcPr>
          <w:p w:rsidR="009E07A7" w:rsidRPr="00313AD0" w:rsidRDefault="009E07A7" w:rsidP="00F45BFC">
            <w:pPr>
              <w:jc w:val="center"/>
              <w:rPr>
                <w:rFonts w:ascii="Arial" w:hAnsi="Arial" w:cs="Arial"/>
                <w:sz w:val="24"/>
                <w:szCs w:val="24"/>
              </w:rPr>
            </w:pPr>
          </w:p>
        </w:tc>
        <w:tc>
          <w:tcPr>
            <w:tcW w:w="1701" w:type="dxa"/>
            <w:vMerge/>
            <w:vAlign w:val="center"/>
          </w:tcPr>
          <w:p w:rsidR="009E07A7" w:rsidRPr="00313AD0" w:rsidRDefault="009E07A7" w:rsidP="00F45BFC">
            <w:pPr>
              <w:jc w:val="center"/>
              <w:rPr>
                <w:rFonts w:ascii="Arial" w:hAnsi="Arial" w:cs="Arial"/>
                <w:sz w:val="24"/>
                <w:szCs w:val="24"/>
              </w:rPr>
            </w:pPr>
          </w:p>
        </w:tc>
        <w:tc>
          <w:tcPr>
            <w:tcW w:w="992" w:type="dxa"/>
            <w:vMerge/>
            <w:vAlign w:val="center"/>
          </w:tcPr>
          <w:p w:rsidR="009E07A7" w:rsidRPr="00313AD0" w:rsidRDefault="009E07A7" w:rsidP="00F45BFC">
            <w:pPr>
              <w:jc w:val="center"/>
              <w:rPr>
                <w:rFonts w:ascii="Arial" w:hAnsi="Arial" w:cs="Arial"/>
                <w:sz w:val="24"/>
                <w:szCs w:val="24"/>
              </w:rPr>
            </w:pPr>
          </w:p>
        </w:tc>
        <w:tc>
          <w:tcPr>
            <w:tcW w:w="2693"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system provider</w:t>
            </w:r>
          </w:p>
        </w:tc>
        <w:tc>
          <w:tcPr>
            <w:tcW w:w="2552"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user</w:t>
            </w:r>
          </w:p>
        </w:tc>
      </w:tr>
      <w:tr w:rsidR="009E07A7" w:rsidRPr="00313AD0" w:rsidTr="00F45BFC">
        <w:trPr>
          <w:cantSplit/>
          <w:trHeight w:val="575"/>
        </w:trPr>
        <w:tc>
          <w:tcPr>
            <w:tcW w:w="14567" w:type="dxa"/>
            <w:gridSpan w:val="5"/>
            <w:vAlign w:val="center"/>
          </w:tcPr>
          <w:p w:rsidR="009E07A7" w:rsidRPr="00313AD0" w:rsidRDefault="009E07A7" w:rsidP="00F45BFC">
            <w:pPr>
              <w:jc w:val="center"/>
              <w:rPr>
                <w:rFonts w:ascii="Arial" w:hAnsi="Arial" w:cs="Arial"/>
                <w:sz w:val="24"/>
                <w:szCs w:val="24"/>
              </w:rPr>
            </w:pPr>
            <w:r w:rsidRPr="003C66A8">
              <w:rPr>
                <w:rFonts w:ascii="Arial" w:hAnsi="Arial" w:cs="Arial"/>
                <w:b/>
                <w:sz w:val="24"/>
                <w:szCs w:val="24"/>
              </w:rPr>
              <w:t>REFERENCE STATION</w:t>
            </w:r>
          </w:p>
        </w:tc>
      </w:tr>
      <w:tr w:rsidR="009E07A7" w:rsidRPr="00313AD0" w:rsidTr="00191AA8">
        <w:trPr>
          <w:cantSplit/>
        </w:trPr>
        <w:tc>
          <w:tcPr>
            <w:tcW w:w="6629" w:type="dxa"/>
          </w:tcPr>
          <w:p w:rsidR="009E07A7" w:rsidRDefault="009E07A7" w:rsidP="00F45BFC">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t>Minimum number of satellites</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corrections for three satellites are sufficient to generate a 2D horizontal position solution and correct the clock bias, assuming that the height is fixed and known. Generating the </w:t>
            </w:r>
            <w:proofErr w:type="spellStart"/>
            <w:r w:rsidRPr="003C66A8">
              <w:rPr>
                <w:rFonts w:ascii="Arial" w:hAnsi="Arial" w:cs="Arial"/>
              </w:rPr>
              <w:t>pseudorange</w:t>
            </w:r>
            <w:proofErr w:type="spellEnd"/>
            <w:r w:rsidRPr="003C66A8">
              <w:rPr>
                <w:rFonts w:ascii="Arial" w:hAnsi="Arial" w:cs="Arial"/>
              </w:rPr>
              <w:t xml:space="preserve"> corrections for four satellites will allow a user to also solve for the height and derive a 3D position. Since the user does not always know the correct input height, a 3D position solution using four satellites is preferred. </w:t>
            </w:r>
          </w:p>
          <w:p w:rsidR="009E07A7" w:rsidRPr="00313AD0" w:rsidRDefault="009E07A7" w:rsidP="00F45BFC">
            <w:pPr>
              <w:rPr>
                <w:rFonts w:ascii="Arial" w:hAnsi="Arial" w:cs="Arial"/>
              </w:rPr>
            </w:pPr>
            <w:r w:rsidRPr="003C66A8">
              <w:rPr>
                <w:rFonts w:ascii="Arial" w:hAnsi="Arial" w:cs="Arial"/>
              </w:rPr>
              <w:t>Accordingly, the RS minimum satellite setting should be four.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4)</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12"/>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20"/>
              </w:numPr>
              <w:spacing w:before="0" w:after="0"/>
              <w:rPr>
                <w:rFonts w:ascii="Arial" w:hAnsi="Arial" w:cs="Arial"/>
                <w:i/>
                <w:iCs/>
                <w:sz w:val="24"/>
                <w:szCs w:val="24"/>
              </w:rPr>
            </w:pPr>
            <w:r w:rsidRPr="003C66A8">
              <w:rPr>
                <w:rFonts w:ascii="Arial" w:hAnsi="Arial" w:cs="Arial"/>
              </w:rPr>
              <w:t>Possibly automatic switch to standby RS receiver/antenna</w:t>
            </w:r>
          </w:p>
        </w:tc>
        <w:tc>
          <w:tcPr>
            <w:tcW w:w="2552" w:type="dxa"/>
            <w:vAlign w:val="center"/>
          </w:tcPr>
          <w:p w:rsidR="003F4755" w:rsidRDefault="009E07A7" w:rsidP="00325EEF">
            <w:pPr>
              <w:pStyle w:val="ListParagraph"/>
              <w:numPr>
                <w:ilvl w:val="0"/>
                <w:numId w:val="20"/>
              </w:numPr>
              <w:tabs>
                <w:tab w:val="left" w:pos="4920"/>
              </w:tabs>
              <w:overflowPunct w:val="0"/>
              <w:autoSpaceDE w:val="0"/>
              <w:autoSpaceDN w:val="0"/>
              <w:adjustRightInd w:val="0"/>
              <w:spacing w:before="0" w:after="0"/>
              <w:contextualSpacing/>
              <w:textAlignment w:val="baseline"/>
              <w:rPr>
                <w:rFonts w:cs="Arial"/>
                <w:i/>
                <w:iCs/>
                <w:sz w:val="20"/>
                <w:szCs w:val="20"/>
              </w:rPr>
            </w:pPr>
            <w:proofErr w:type="spellStart"/>
            <w:r w:rsidRPr="003C66A8">
              <w:rPr>
                <w:rFonts w:cs="Arial"/>
                <w:sz w:val="20"/>
                <w:szCs w:val="20"/>
              </w:rPr>
              <w:t>Degration</w:t>
            </w:r>
            <w:proofErr w:type="spellEnd"/>
            <w:r w:rsidRPr="003C66A8">
              <w:rPr>
                <w:rFonts w:cs="Arial"/>
                <w:sz w:val="20"/>
                <w:szCs w:val="20"/>
              </w:rPr>
              <w:t xml:space="preserve"> in position accuracy due to too few corrected SV </w:t>
            </w:r>
            <w:r w:rsidRPr="003C66A8">
              <w:rPr>
                <w:rFonts w:cs="Arial"/>
                <w:sz w:val="20"/>
                <w:szCs w:val="20"/>
              </w:rPr>
              <w:br/>
              <w:t xml:space="preserve">(poor HDOP) </w:t>
            </w:r>
          </w:p>
        </w:tc>
      </w:tr>
      <w:tr w:rsidR="009E07A7" w:rsidRPr="00313AD0" w:rsidTr="00191AA8">
        <w:trPr>
          <w:cantSplit/>
        </w:trPr>
        <w:tc>
          <w:tcPr>
            <w:tcW w:w="6629" w:type="dxa"/>
          </w:tcPr>
          <w:p w:rsidR="009E07A7" w:rsidRPr="00313AD0" w:rsidRDefault="009E07A7" w:rsidP="00F45BFC">
            <w:pPr>
              <w:rPr>
                <w:rFonts w:ascii="Arial" w:hAnsi="Arial" w:cs="Arial"/>
                <w:u w:val="single"/>
              </w:rPr>
            </w:pPr>
            <w:proofErr w:type="spellStart"/>
            <w:r w:rsidRPr="003C66A8">
              <w:rPr>
                <w:rFonts w:ascii="Arial" w:hAnsi="Arial" w:cs="Arial"/>
                <w:u w:val="single"/>
              </w:rPr>
              <w:lastRenderedPageBreak/>
              <w:t>Pseudorange</w:t>
            </w:r>
            <w:proofErr w:type="spellEnd"/>
            <w:r w:rsidRPr="003C66A8">
              <w:rPr>
                <w:rFonts w:ascii="Arial" w:hAnsi="Arial" w:cs="Arial"/>
                <w:u w:val="single"/>
              </w:rPr>
              <w:t xml:space="preserve"> Correction</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corrections are generated by the RS to compensate for the delay that signals encounter as they pass through the ionosphere and troposphere, as well as clock and satellite ephemeris errors observed by the RS.  The RS computes a </w:t>
            </w:r>
            <w:proofErr w:type="spellStart"/>
            <w:r w:rsidRPr="003C66A8">
              <w:rPr>
                <w:rFonts w:ascii="Arial" w:hAnsi="Arial" w:cs="Arial"/>
              </w:rPr>
              <w:t>pseudorange</w:t>
            </w:r>
            <w:proofErr w:type="spellEnd"/>
            <w:r w:rsidRPr="003C66A8">
              <w:rPr>
                <w:rFonts w:ascii="Arial" w:hAnsi="Arial" w:cs="Arial"/>
              </w:rPr>
              <w:t xml:space="preserve"> to the satellite and compares it with an absolute range based on its known surveyed antenna position.  The RS measures the difference between the </w:t>
            </w:r>
            <w:proofErr w:type="spellStart"/>
            <w:r w:rsidRPr="003C66A8">
              <w:rPr>
                <w:rFonts w:ascii="Arial" w:hAnsi="Arial" w:cs="Arial"/>
              </w:rPr>
              <w:t>pseudorange</w:t>
            </w:r>
            <w:proofErr w:type="spellEnd"/>
            <w:r w:rsidRPr="003C66A8">
              <w:rPr>
                <w:rFonts w:ascii="Arial" w:hAnsi="Arial" w:cs="Arial"/>
              </w:rPr>
              <w:t xml:space="preserve"> and the absolute range and generates differential correction.  </w:t>
            </w:r>
            <w:proofErr w:type="spellStart"/>
            <w:r w:rsidRPr="003C66A8">
              <w:rPr>
                <w:rFonts w:ascii="Arial" w:hAnsi="Arial" w:cs="Arial"/>
              </w:rPr>
              <w:t>Pseudorange</w:t>
            </w:r>
            <w:proofErr w:type="spellEnd"/>
            <w:r w:rsidRPr="003C66A8">
              <w:rPr>
                <w:rFonts w:ascii="Arial" w:hAnsi="Arial" w:cs="Arial"/>
              </w:rPr>
              <w:t xml:space="preserve"> corrections do not compensate for local errors in the user side like errors caused by multipath or receiver noise. </w:t>
            </w:r>
          </w:p>
          <w:p w:rsidR="009E07A7" w:rsidRPr="00313AD0" w:rsidRDefault="009E07A7" w:rsidP="00F45BFC">
            <w:pPr>
              <w:rPr>
                <w:rFonts w:ascii="Arial" w:hAnsi="Arial" w:cs="Arial"/>
              </w:rPr>
            </w:pPr>
            <w:r w:rsidRPr="003C66A8">
              <w:rPr>
                <w:rFonts w:ascii="Arial" w:hAnsi="Arial" w:cs="Arial"/>
              </w:rPr>
              <w:t xml:space="preserve">According to the experience gathered from service providers this alarm threshold value should be set for 100-600m. If the </w:t>
            </w:r>
            <w:proofErr w:type="spellStart"/>
            <w:r w:rsidRPr="003C66A8">
              <w:rPr>
                <w:rFonts w:ascii="Arial" w:hAnsi="Arial" w:cs="Arial"/>
              </w:rPr>
              <w:t>pseudorange</w:t>
            </w:r>
            <w:proofErr w:type="spellEnd"/>
            <w:r w:rsidRPr="003C66A8">
              <w:rPr>
                <w:rFonts w:ascii="Arial" w:hAnsi="Arial" w:cs="Arial"/>
              </w:rPr>
              <w:t xml:space="preserve"> correction exceeds this value, it may indicate a satellite problem. Too small threshold value may cause the RS to halt corrections for a satellite unnecessarily. Larger threshold values may result in slightly greater system inaccuracies reaching the user.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100 – 600m</w:t>
            </w:r>
          </w:p>
          <w:p w:rsidR="009E07A7" w:rsidRDefault="009E07A7" w:rsidP="00F45BFC">
            <w:pPr>
              <w:jc w:val="center"/>
              <w:rPr>
                <w:rFonts w:ascii="Arial" w:hAnsi="Arial" w:cs="Arial"/>
              </w:rPr>
            </w:pPr>
            <w:r>
              <w:rPr>
                <w:rFonts w:ascii="Arial" w:hAnsi="Arial" w:cs="Arial"/>
              </w:rPr>
              <w:t xml:space="preserve">(FI: 140-1000m) </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20"/>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21"/>
              </w:numPr>
              <w:spacing w:before="0" w:after="0"/>
              <w:rPr>
                <w:rFonts w:ascii="Arial" w:hAnsi="Arial" w:cs="Arial"/>
                <w:i/>
                <w:iCs/>
                <w:sz w:val="24"/>
                <w:szCs w:val="24"/>
              </w:rPr>
            </w:pPr>
            <w:r w:rsidRPr="003C66A8">
              <w:rPr>
                <w:rFonts w:ascii="Arial" w:hAnsi="Arial" w:cs="Arial"/>
              </w:rPr>
              <w:t>Will set PRC and RRC values for a specific SV to "do not use" as described within RTCM SC104</w:t>
            </w:r>
          </w:p>
        </w:tc>
        <w:tc>
          <w:tcPr>
            <w:tcW w:w="2552" w:type="dxa"/>
            <w:vAlign w:val="center"/>
          </w:tcPr>
          <w:p w:rsidR="003F4755" w:rsidRDefault="009E07A7" w:rsidP="00325EEF">
            <w:pPr>
              <w:pStyle w:val="ListParagraph"/>
              <w:numPr>
                <w:ilvl w:val="0"/>
                <w:numId w:val="21"/>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Range rate correction</w:t>
            </w:r>
          </w:p>
          <w:p w:rsidR="009E07A7" w:rsidRPr="00313AD0" w:rsidRDefault="009E07A7" w:rsidP="00F45BFC">
            <w:pPr>
              <w:rPr>
                <w:rFonts w:ascii="Arial" w:hAnsi="Arial" w:cs="Arial"/>
              </w:rPr>
            </w:pPr>
            <w:r w:rsidRPr="003C66A8">
              <w:rPr>
                <w:rFonts w:ascii="Arial" w:hAnsi="Arial" w:cs="Arial"/>
              </w:rPr>
              <w:t xml:space="preserve">Range rate is determined by measuring the Doppler shift of the satellite signal carrier.  The Reference Station calculates the rate of change for the </w:t>
            </w:r>
            <w:proofErr w:type="spellStart"/>
            <w:r w:rsidRPr="003C66A8">
              <w:rPr>
                <w:rFonts w:ascii="Arial" w:hAnsi="Arial" w:cs="Arial"/>
              </w:rPr>
              <w:t>pseudorange</w:t>
            </w:r>
            <w:proofErr w:type="spellEnd"/>
            <w:r w:rsidRPr="003C66A8">
              <w:rPr>
                <w:rFonts w:ascii="Arial" w:hAnsi="Arial" w:cs="Arial"/>
              </w:rPr>
              <w:t xml:space="preserve"> of all the satellites it is tracking.  Range Rate correction was earlier a very effective way of mitigating Selective Availability (SA) dither.</w:t>
            </w:r>
          </w:p>
          <w:p w:rsidR="009E07A7" w:rsidRPr="00313AD0" w:rsidRDefault="009E07A7" w:rsidP="00F45BFC">
            <w:pPr>
              <w:rPr>
                <w:rFonts w:ascii="Arial" w:hAnsi="Arial" w:cs="Arial"/>
              </w:rPr>
            </w:pPr>
            <w:r w:rsidRPr="003C66A8">
              <w:rPr>
                <w:rFonts w:ascii="Arial" w:hAnsi="Arial" w:cs="Arial"/>
              </w:rPr>
              <w:t xml:space="preserve">This alarm threshold value is set for 0.5-10m/s.   If the </w:t>
            </w:r>
            <w:proofErr w:type="spellStart"/>
            <w:r w:rsidRPr="003C66A8">
              <w:rPr>
                <w:rFonts w:ascii="Arial" w:hAnsi="Arial" w:cs="Arial"/>
              </w:rPr>
              <w:t>pseudorange</w:t>
            </w:r>
            <w:proofErr w:type="spellEnd"/>
            <w:r w:rsidRPr="003C66A8">
              <w:rPr>
                <w:rFonts w:ascii="Arial" w:hAnsi="Arial" w:cs="Arial"/>
              </w:rPr>
              <w:t xml:space="preserve"> correction exceeds this value, it may indicate that the satellite is actually moving erratically or has a clock problem.  Smaller threshold values may result in the Reference Station halting satellite corrections unnecessarily. Larger threshold values may result in slightly greater system inaccuracies transmitted to the user.  </w:t>
            </w:r>
          </w:p>
          <w:p w:rsidR="009E07A7" w:rsidRPr="00313AD0" w:rsidRDefault="009E07A7" w:rsidP="00F45BFC">
            <w:pPr>
              <w:rPr>
                <w:rFonts w:ascii="Arial" w:hAnsi="Arial" w:cs="Arial"/>
              </w:rPr>
            </w:pPr>
            <w:r w:rsidRPr="003C66A8">
              <w:rPr>
                <w:rFonts w:ascii="Arial" w:hAnsi="Arial" w:cs="Arial"/>
              </w:rPr>
              <w:t>Now when the SA is no longer used range rate corrections may be set to zero to eliminate the effects of random noise error generation as long as DGPS corrections are broadcasted within 30 to 60 seconds.</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0.5 – 10 m/s</w:t>
            </w:r>
          </w:p>
          <w:p w:rsidR="009E07A7" w:rsidRDefault="009E07A7" w:rsidP="00F45BFC">
            <w:pPr>
              <w:jc w:val="center"/>
              <w:rPr>
                <w:rFonts w:ascii="Arial" w:hAnsi="Arial" w:cs="Arial"/>
              </w:rPr>
            </w:pPr>
            <w:r>
              <w:rPr>
                <w:rFonts w:ascii="Arial" w:hAnsi="Arial" w:cs="Arial"/>
              </w:rPr>
              <w:t>(FI: 4 m/s)</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c>
          <w:tcPr>
            <w:tcW w:w="2552"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Integrity Monitor feedback</w:t>
            </w:r>
          </w:p>
          <w:p w:rsidR="009E07A7" w:rsidRPr="00313AD0" w:rsidRDefault="009E07A7" w:rsidP="00F45BFC">
            <w:pPr>
              <w:rPr>
                <w:rFonts w:ascii="Arial" w:hAnsi="Arial" w:cs="Arial"/>
              </w:rPr>
            </w:pPr>
            <w:r w:rsidRPr="003C66A8">
              <w:rPr>
                <w:rFonts w:ascii="Arial" w:hAnsi="Arial" w:cs="Arial"/>
              </w:rPr>
              <w:t>IM feedback provides the RS with information on the accuracy of the DGPS broadcast.  The threshold setting determines the maximum amount of time the RS will continue to transmit corrections after it received the last feedback from the IM. The feedback is done by sending a pre-set periodic "heartbeat" message (RSIM#20).</w:t>
            </w:r>
          </w:p>
          <w:p w:rsidR="009E07A7" w:rsidRPr="00313AD0" w:rsidRDefault="009E07A7" w:rsidP="00F45BFC">
            <w:pPr>
              <w:rPr>
                <w:rFonts w:ascii="Arial" w:hAnsi="Arial" w:cs="Arial"/>
              </w:rPr>
            </w:pPr>
            <w:r w:rsidRPr="003C66A8">
              <w:rPr>
                <w:rFonts w:ascii="Arial" w:hAnsi="Arial" w:cs="Arial"/>
              </w:rPr>
              <w:t xml:space="preserve">The IM ensures the accuracy of the broadcast by determining its own position with its internal GPS receiver and monitoring the MSK broadcast from the DGPS transmitter.  The IM applies corrections to the raw GPS data and determines the computed position of its receiving antenna.  If the computed position drifts outside of an allowable window based on the surveyed antenna position, the IM informs RS (via the heartbeat message) about the situation and the RS will set the header of all RTCM messages to "not working".  If the heartbeat message is not received within the Threshold Value, then the RS will set the header of all messages to "unmonitored." </w:t>
            </w:r>
          </w:p>
          <w:p w:rsidR="009E07A7" w:rsidRPr="00313AD0" w:rsidRDefault="009E07A7" w:rsidP="00F45BFC">
            <w:pPr>
              <w:rPr>
                <w:rFonts w:ascii="Arial" w:hAnsi="Arial" w:cs="Arial"/>
              </w:rPr>
            </w:pPr>
            <w:r w:rsidRPr="003C66A8">
              <w:rPr>
                <w:rFonts w:ascii="Arial" w:hAnsi="Arial" w:cs="Arial"/>
              </w:rPr>
              <w:t>This alarm threshold value is set for 3s-12s. Smaller threshold values may result in excessive unavailability times at the site.  Larger threshold values may result in unmonitored or poor quality corrections transmitted to the user.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3 – 12 s</w:t>
            </w:r>
          </w:p>
          <w:p w:rsidR="009E07A7" w:rsidRDefault="009E07A7" w:rsidP="00F45BFC">
            <w:pPr>
              <w:jc w:val="center"/>
              <w:rPr>
                <w:rFonts w:ascii="Arial" w:hAnsi="Arial" w:cs="Arial"/>
              </w:rPr>
            </w:pPr>
            <w:r>
              <w:rPr>
                <w:rFonts w:ascii="Arial" w:hAnsi="Arial" w:cs="Arial"/>
              </w:rPr>
              <w:t>(FI: 12 s)</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Causes station health (header) to be set "unmonitored"</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IM receiver</w:t>
            </w:r>
          </w:p>
        </w:tc>
        <w:tc>
          <w:tcPr>
            <w:tcW w:w="2552" w:type="dxa"/>
            <w:vAlign w:val="center"/>
          </w:tcPr>
          <w:p w:rsidR="003F4755" w:rsidRDefault="009E07A7" w:rsidP="00325EEF">
            <w:pPr>
              <w:numPr>
                <w:ilvl w:val="0"/>
                <w:numId w:val="22"/>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Quality of corrections are unknown</w:t>
            </w:r>
          </w:p>
          <w:p w:rsidR="003F4755" w:rsidRDefault="009E07A7" w:rsidP="00325EEF">
            <w:pPr>
              <w:numPr>
                <w:ilvl w:val="0"/>
                <w:numId w:val="22"/>
              </w:numPr>
              <w:spacing w:before="0" w:after="0"/>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Height w:val="149"/>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Elevation angle (mask angle)</w:t>
            </w:r>
          </w:p>
          <w:p w:rsidR="009E07A7" w:rsidRPr="00313AD0" w:rsidRDefault="009E07A7" w:rsidP="00F45BFC">
            <w:pPr>
              <w:rPr>
                <w:rFonts w:ascii="Arial" w:hAnsi="Arial" w:cs="Arial"/>
              </w:rPr>
            </w:pPr>
            <w:r w:rsidRPr="003C66A8">
              <w:rPr>
                <w:rFonts w:ascii="Arial" w:hAnsi="Arial" w:cs="Arial"/>
              </w:rPr>
              <w:t xml:space="preserve">The purpose of the mask angle is to screen all satellites below a predetermined angle above the horizon.  The RS will not use satellites below this level in its position and/or clock solutions.  Most RS do track satellites below the mask angle if an open channel is available and can pass observables via an open communication port. </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 xml:space="preserve">5 – 10 </w:t>
            </w:r>
            <w:proofErr w:type="spellStart"/>
            <w:r w:rsidRPr="003C66A8">
              <w:rPr>
                <w:rFonts w:ascii="Arial" w:hAnsi="Arial" w:cs="Arial"/>
              </w:rPr>
              <w:t>degs</w:t>
            </w:r>
            <w:proofErr w:type="spellEnd"/>
            <w:r w:rsidRPr="003C66A8">
              <w:rPr>
                <w:rFonts w:ascii="Arial" w:hAnsi="Arial" w:cs="Arial"/>
              </w:rPr>
              <w:t>.</w:t>
            </w:r>
          </w:p>
          <w:p w:rsidR="009E07A7" w:rsidRDefault="009E07A7" w:rsidP="00F45BFC">
            <w:pPr>
              <w:jc w:val="center"/>
              <w:rPr>
                <w:rFonts w:ascii="Arial" w:hAnsi="Arial" w:cs="Arial"/>
              </w:rPr>
            </w:pPr>
            <w:r>
              <w:rPr>
                <w:rFonts w:ascii="Arial" w:hAnsi="Arial" w:cs="Arial"/>
              </w:rPr>
              <w:t xml:space="preserve">(FI: 7 </w:t>
            </w:r>
            <w:proofErr w:type="spellStart"/>
            <w:r>
              <w:rPr>
                <w:rFonts w:ascii="Arial" w:hAnsi="Arial" w:cs="Arial"/>
              </w:rPr>
              <w:t>deg</w:t>
            </w:r>
            <w:proofErr w:type="spellEnd"/>
            <w:r>
              <w:rPr>
                <w:rFonts w:ascii="Arial" w:hAnsi="Arial" w:cs="Arial"/>
              </w:rPr>
              <w:t>)</w:t>
            </w:r>
          </w:p>
        </w:tc>
        <w:tc>
          <w:tcPr>
            <w:tcW w:w="992"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pStyle w:val="CommentText"/>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Improved availability at lower elevation angle setting</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Slight degradation of user position accuracy when operating at lower elevation angle setting</w:t>
            </w:r>
          </w:p>
        </w:tc>
      </w:tr>
      <w:tr w:rsidR="009E07A7" w:rsidRPr="00A3314F" w:rsidTr="00F45BFC">
        <w:trPr>
          <w:cantSplit/>
          <w:trHeight w:val="537"/>
        </w:trPr>
        <w:tc>
          <w:tcPr>
            <w:tcW w:w="14567" w:type="dxa"/>
            <w:gridSpan w:val="5"/>
            <w:vAlign w:val="center"/>
          </w:tcPr>
          <w:p w:rsidR="009E07A7" w:rsidRPr="00A3314F" w:rsidRDefault="009E07A7" w:rsidP="00F45BFC">
            <w:pPr>
              <w:jc w:val="center"/>
              <w:rPr>
                <w:rFonts w:ascii="Arial" w:hAnsi="Arial" w:cs="Arial"/>
                <w:sz w:val="24"/>
                <w:szCs w:val="24"/>
              </w:rPr>
            </w:pPr>
            <w:r w:rsidRPr="003C66A8">
              <w:rPr>
                <w:rFonts w:ascii="Arial" w:hAnsi="Arial" w:cs="Arial"/>
                <w:b/>
                <w:sz w:val="24"/>
                <w:szCs w:val="24"/>
              </w:rPr>
              <w:t>INTEGRITY MONITOR</w:t>
            </w:r>
          </w:p>
        </w:tc>
      </w:tr>
      <w:tr w:rsidR="009E07A7" w:rsidRPr="00313AD0" w:rsidTr="00191AA8">
        <w:trPr>
          <w:cantSplit/>
        </w:trPr>
        <w:tc>
          <w:tcPr>
            <w:tcW w:w="6629" w:type="dxa"/>
          </w:tcPr>
          <w:p w:rsidR="009E07A7" w:rsidRPr="00313AD0" w:rsidRDefault="009E07A7" w:rsidP="009E07A7">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lastRenderedPageBreak/>
              <w:t>RTCM correction age</w:t>
            </w:r>
          </w:p>
          <w:p w:rsidR="009E07A7" w:rsidRPr="00313AD0" w:rsidRDefault="009E07A7" w:rsidP="00F45BFC">
            <w:pPr>
              <w:rPr>
                <w:rFonts w:ascii="Arial" w:hAnsi="Arial" w:cs="Arial"/>
              </w:rPr>
            </w:pPr>
            <w:r w:rsidRPr="003C66A8">
              <w:rPr>
                <w:rFonts w:ascii="Arial" w:hAnsi="Arial" w:cs="Arial"/>
              </w:rPr>
              <w:t xml:space="preserve">RTCM correction age (measured in seconds) is the time difference between the time when a set of corrections is computed at the reference receiver and the time when the corrections are received within the IM’s DGPS receiver. </w:t>
            </w:r>
          </w:p>
          <w:p w:rsidR="009E07A7" w:rsidRPr="00313AD0" w:rsidRDefault="009E07A7" w:rsidP="00F45BFC">
            <w:pPr>
              <w:rPr>
                <w:rFonts w:ascii="Arial" w:hAnsi="Arial" w:cs="Arial"/>
              </w:rPr>
            </w:pPr>
            <w:r w:rsidRPr="003C66A8">
              <w:rPr>
                <w:rFonts w:ascii="Arial" w:hAnsi="Arial" w:cs="Arial"/>
              </w:rPr>
              <w:t>The correction age is directly related to the data rate used at the reference station. In normal operation the correction age is as follows:</w:t>
            </w:r>
          </w:p>
          <w:p w:rsidR="009E07A7" w:rsidRPr="00313AD0" w:rsidRDefault="009E07A7" w:rsidP="00F45BFC">
            <w:pPr>
              <w:rPr>
                <w:rFonts w:ascii="Arial" w:hAnsi="Arial" w:cs="Arial"/>
              </w:rPr>
            </w:pPr>
            <w:r w:rsidRPr="003C66A8">
              <w:rPr>
                <w:rFonts w:ascii="Arial" w:hAnsi="Arial" w:cs="Arial"/>
              </w:rPr>
              <w:t>(using a set of 9 SV and Message type 9-3)</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50  Bit/s:  this baud rate is not typically used</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100 Bit/s:  6-7 sec</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200 Bit/s:  3-4 sec.</w:t>
            </w:r>
          </w:p>
          <w:p w:rsidR="009E07A7" w:rsidRPr="00313AD0" w:rsidRDefault="009E07A7" w:rsidP="00F45BFC">
            <w:pPr>
              <w:rPr>
                <w:rFonts w:ascii="Arial" w:hAnsi="Arial" w:cs="Arial"/>
              </w:rPr>
            </w:pPr>
            <w:r w:rsidRPr="003C66A8">
              <w:rPr>
                <w:rFonts w:ascii="Arial" w:hAnsi="Arial" w:cs="Arial"/>
              </w:rPr>
              <w:t>Since S/A was set to zero, the resulting position accuracy at a user GPS receiver is no longer affected by correction ages less than a few minutes. The remaining errors within the GPS signal like ionosphere and troposphere change slowly in time.</w:t>
            </w:r>
          </w:p>
          <w:p w:rsidR="009E07A7" w:rsidRPr="00313AD0" w:rsidRDefault="009E07A7" w:rsidP="00F45BFC">
            <w:pPr>
              <w:rPr>
                <w:rFonts w:ascii="Arial" w:hAnsi="Arial" w:cs="Arial"/>
              </w:rPr>
            </w:pPr>
            <w:r w:rsidRPr="003C66A8">
              <w:rPr>
                <w:rFonts w:ascii="Arial" w:hAnsi="Arial" w:cs="Arial"/>
              </w:rPr>
              <w:t>Thus in an environment where S/A is set to zero, correction ages above the given threshold will primarily have an impact on the integrity functionality of a reference station. Taking into account the integrity requirement with a TTA of 10 seconds to inform the user, the correction age should not exceed this value significantly. Due to the method used to calculate the correction age, high settings (&gt;10s) may need to be used in some applications to avoid frequent alarms.</w:t>
            </w:r>
          </w:p>
          <w:p w:rsidR="009E07A7" w:rsidRPr="00405C6E" w:rsidRDefault="009E07A7" w:rsidP="00F45BFC">
            <w:pPr>
              <w:rPr>
                <w:rFonts w:ascii="Arial" w:hAnsi="Arial" w:cs="Arial"/>
              </w:rPr>
            </w:pPr>
            <w:r w:rsidRPr="003C66A8">
              <w:rPr>
                <w:rFonts w:ascii="Arial" w:hAnsi="Arial" w:cs="Arial"/>
              </w:rPr>
              <w:t xml:space="preserve">Correction age interval is a time period over which correction ages are observed and averaged. The IM is continuously monitoring the correction age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1–30 seconds.  Longer intervals result in slower detection of excessive </w:t>
            </w:r>
            <w:proofErr w:type="spellStart"/>
            <w:r w:rsidRPr="003C66A8">
              <w:rPr>
                <w:rFonts w:ascii="Arial" w:hAnsi="Arial" w:cs="Arial"/>
              </w:rPr>
              <w:t>pseudorange</w:t>
            </w:r>
            <w:proofErr w:type="spellEnd"/>
            <w:r w:rsidRPr="003C66A8">
              <w:rPr>
                <w:rFonts w:ascii="Arial" w:hAnsi="Arial" w:cs="Arial"/>
              </w:rPr>
              <w:t xml:space="preserve"> correction age.  Shorter intervals add processing overhead to the IM.</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10-30 s)</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 – 30 s</w:t>
            </w:r>
          </w:p>
          <w:p w:rsidR="009E07A7" w:rsidRDefault="009E07A7" w:rsidP="00F45BFC">
            <w:pPr>
              <w:jc w:val="center"/>
              <w:rPr>
                <w:rFonts w:ascii="Arial" w:hAnsi="Arial" w:cs="Arial"/>
              </w:rPr>
            </w:pPr>
            <w:r>
              <w:rPr>
                <w:rFonts w:ascii="Arial" w:hAnsi="Arial" w:cs="Arial"/>
              </w:rPr>
              <w:t>(FI: 60-100)</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If correction age is higher than 10 sec it will affect TTA performance</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Message error ratio</w:t>
            </w:r>
          </w:p>
          <w:p w:rsidR="009E07A7" w:rsidRPr="00313AD0" w:rsidRDefault="009E07A7" w:rsidP="00F45BFC">
            <w:pPr>
              <w:rPr>
                <w:rFonts w:ascii="Arial" w:hAnsi="Arial" w:cs="Arial"/>
              </w:rPr>
            </w:pPr>
            <w:r w:rsidRPr="003C66A8">
              <w:rPr>
                <w:rFonts w:ascii="Arial" w:hAnsi="Arial" w:cs="Arial"/>
              </w:rPr>
              <w:t xml:space="preserve">During data link reception, message error ratio is calculated as the number of bad bits divided by the total number of bits.  </w:t>
            </w:r>
          </w:p>
          <w:p w:rsidR="009E07A7" w:rsidRPr="00313AD0" w:rsidRDefault="009E07A7" w:rsidP="00F45BFC">
            <w:pPr>
              <w:rPr>
                <w:rFonts w:ascii="Arial" w:hAnsi="Arial" w:cs="Arial"/>
              </w:rPr>
            </w:pPr>
            <w:r w:rsidRPr="003C66A8">
              <w:rPr>
                <w:rFonts w:ascii="Arial" w:hAnsi="Arial" w:cs="Arial"/>
              </w:rPr>
              <w:t xml:space="preserve">The value is set at 0.1.  A higher ratio is an indication that there may be a problem with the data link.  Lower threshold values hold the transmitter to a higher standard of modulation. When one of the 30-bit words in a message frame fails the parity test the bits for the entire message are considered bad.  </w:t>
            </w:r>
          </w:p>
          <w:p w:rsidR="009E07A7" w:rsidRPr="00313AD0" w:rsidRDefault="009E07A7" w:rsidP="00F45BFC">
            <w:pPr>
              <w:rPr>
                <w:rFonts w:ascii="Arial" w:hAnsi="Arial" w:cs="Arial"/>
              </w:rPr>
            </w:pPr>
            <w:r w:rsidRPr="003C66A8">
              <w:rPr>
                <w:rFonts w:ascii="Arial" w:hAnsi="Arial" w:cs="Arial"/>
              </w:rPr>
              <w:t xml:space="preserve">Message error ratio interval is a time period over which data is observed to use for calculating the message error ratio.  There should be little or no extra processing overhead in the IM based on this interval because the MSK receiver is continuously monitoring the message error ratio.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data link problems.  Shorter intervals add processing overhead to the IM.*</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0.1 (10%)</w:t>
            </w:r>
          </w:p>
          <w:p w:rsidR="009E07A7" w:rsidRDefault="009E07A7" w:rsidP="00F45BFC">
            <w:pPr>
              <w:jc w:val="center"/>
              <w:rPr>
                <w:rFonts w:ascii="Arial" w:hAnsi="Arial" w:cs="Arial"/>
                <w:highlight w:val="yellow"/>
              </w:rPr>
            </w:pPr>
            <w:r>
              <w:rPr>
                <w:rFonts w:ascii="Arial" w:hAnsi="Arial" w:cs="Arial"/>
              </w:rPr>
              <w:t>(FI: 1-15)</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60-100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Paragraph"/>
              <w:numPr>
                <w:ilvl w:val="0"/>
                <w:numId w:val="27"/>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Beacon SNR</w:t>
            </w:r>
          </w:p>
          <w:p w:rsidR="009E07A7" w:rsidRPr="00313AD0" w:rsidRDefault="009E07A7" w:rsidP="00F45BFC">
            <w:pPr>
              <w:rPr>
                <w:rFonts w:ascii="Arial" w:hAnsi="Arial" w:cs="Arial"/>
              </w:rPr>
            </w:pPr>
            <w:r w:rsidRPr="003C66A8">
              <w:rPr>
                <w:rFonts w:ascii="Arial" w:hAnsi="Arial" w:cs="Arial"/>
              </w:rPr>
              <w:t xml:space="preserve">The signal-to-noise ratio (SNR) is the minimum acceptable ratio of the amplitude of the data link signal to the amplitude of the ambient noise expressed in </w:t>
            </w:r>
            <w:proofErr w:type="spellStart"/>
            <w:r w:rsidRPr="003C66A8">
              <w:rPr>
                <w:rFonts w:ascii="Arial" w:hAnsi="Arial" w:cs="Arial"/>
              </w:rPr>
              <w:t>dB.</w:t>
            </w:r>
            <w:proofErr w:type="spellEnd"/>
            <w:r w:rsidRPr="003C66A8">
              <w:rPr>
                <w:rFonts w:ascii="Arial" w:hAnsi="Arial" w:cs="Arial"/>
              </w:rPr>
              <w:t xml:space="preserve"> </w:t>
            </w:r>
          </w:p>
          <w:p w:rsidR="009E07A7" w:rsidRPr="00313AD0" w:rsidRDefault="009E07A7" w:rsidP="00F45BFC">
            <w:pPr>
              <w:rPr>
                <w:rFonts w:ascii="Arial" w:hAnsi="Arial" w:cs="Arial"/>
              </w:rPr>
            </w:pPr>
            <w:r w:rsidRPr="003C66A8">
              <w:rPr>
                <w:rFonts w:ascii="Arial" w:hAnsi="Arial" w:cs="Arial"/>
              </w:rPr>
              <w:t xml:space="preserve">This value is set at &gt;7 </w:t>
            </w:r>
            <w:proofErr w:type="spellStart"/>
            <w:r w:rsidRPr="003C66A8">
              <w:rPr>
                <w:rFonts w:ascii="Arial" w:hAnsi="Arial" w:cs="Arial"/>
              </w:rPr>
              <w:t>d</w:t>
            </w:r>
            <w:r>
              <w:rPr>
                <w:rFonts w:ascii="Arial" w:hAnsi="Arial" w:cs="Arial"/>
              </w:rPr>
              <w:t>B</w:t>
            </w:r>
            <w:r w:rsidRPr="003C66A8">
              <w:rPr>
                <w:rFonts w:ascii="Arial" w:hAnsi="Arial" w:cs="Arial"/>
              </w:rPr>
              <w:t>.</w:t>
            </w:r>
            <w:proofErr w:type="spellEnd"/>
            <w:r w:rsidRPr="003C66A8">
              <w:rPr>
                <w:rFonts w:ascii="Arial" w:hAnsi="Arial" w:cs="Arial"/>
              </w:rPr>
              <w:t xml:space="preserve">   If the near-field SNR falls below this value, the data link signal may not be of sufficient quality that the user’s receiver can properly decode the broadcast.</w:t>
            </w:r>
          </w:p>
          <w:p w:rsidR="009E07A7" w:rsidRPr="00313AD0" w:rsidRDefault="009E07A7" w:rsidP="00F45BFC">
            <w:pPr>
              <w:rPr>
                <w:rFonts w:ascii="Arial" w:hAnsi="Arial" w:cs="Arial"/>
              </w:rPr>
            </w:pPr>
            <w:r w:rsidRPr="003C66A8">
              <w:rPr>
                <w:rFonts w:ascii="Arial" w:hAnsi="Arial" w:cs="Arial"/>
              </w:rPr>
              <w:t xml:space="preserve">Beacon SNR interval is a time period over which data is observed. The Integrity Monitor is continuously monitoring the SNR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data link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&gt; 7 d</w:t>
            </w:r>
            <w:r>
              <w:rPr>
                <w:rFonts w:ascii="Arial" w:hAnsi="Arial" w:cs="Arial"/>
              </w:rPr>
              <w:t>B</w:t>
            </w:r>
          </w:p>
          <w:p w:rsidR="009E07A7" w:rsidRDefault="009E07A7" w:rsidP="00F45BFC">
            <w:pPr>
              <w:jc w:val="center"/>
              <w:rPr>
                <w:rFonts w:ascii="Arial" w:hAnsi="Arial" w:cs="Arial"/>
              </w:rPr>
            </w:pPr>
            <w:r>
              <w:rPr>
                <w:rFonts w:ascii="Arial" w:hAnsi="Arial" w:cs="Arial"/>
              </w:rPr>
              <w:t>(FI: 1-17 dB)</w:t>
            </w:r>
          </w:p>
        </w:tc>
        <w:tc>
          <w:tcPr>
            <w:tcW w:w="992" w:type="dxa"/>
            <w:vAlign w:val="center"/>
          </w:tcPr>
          <w:p w:rsidR="009E07A7" w:rsidRDefault="009E07A7" w:rsidP="00F45BFC">
            <w:pPr>
              <w:jc w:val="center"/>
              <w:rPr>
                <w:rFonts w:ascii="Arial" w:hAnsi="Arial" w:cs="Arial"/>
                <w:i/>
                <w:iCs/>
              </w:rPr>
            </w:pPr>
            <w:r>
              <w:rPr>
                <w:rFonts w:ascii="Arial" w:hAnsi="Arial" w:cs="Arial"/>
              </w:rPr>
              <w:t>10-30</w:t>
            </w:r>
            <w:r w:rsidRPr="003C66A8">
              <w:rPr>
                <w:rFonts w:ascii="Arial" w:hAnsi="Arial" w:cs="Arial"/>
              </w:rPr>
              <w:t xml:space="preserve">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Paragraph"/>
              <w:numPr>
                <w:ilvl w:val="0"/>
                <w:numId w:val="28"/>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reduce coverage area</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Beacon signal strength</w:t>
            </w:r>
          </w:p>
          <w:p w:rsidR="009E07A7" w:rsidRPr="00313AD0" w:rsidRDefault="009E07A7" w:rsidP="00F45BFC">
            <w:pPr>
              <w:rPr>
                <w:rFonts w:ascii="Arial" w:hAnsi="Arial" w:cs="Arial"/>
              </w:rPr>
            </w:pPr>
            <w:r w:rsidRPr="003C66A8">
              <w:rPr>
                <w:rFonts w:ascii="Arial" w:hAnsi="Arial" w:cs="Arial"/>
              </w:rPr>
              <w:t>The beacon signal strength is a measure of the near field signal strength expressed in dB (µV/m).</w:t>
            </w:r>
          </w:p>
          <w:p w:rsidR="009E07A7" w:rsidRPr="00313AD0" w:rsidRDefault="009E07A7" w:rsidP="00F45BFC">
            <w:pPr>
              <w:rPr>
                <w:rFonts w:ascii="Arial" w:hAnsi="Arial" w:cs="Arial"/>
              </w:rPr>
            </w:pPr>
            <w:r w:rsidRPr="003C66A8">
              <w:rPr>
                <w:rFonts w:ascii="Arial" w:hAnsi="Arial" w:cs="Arial"/>
              </w:rPr>
              <w:t>This alarm threshold value is set 4dB-7dB bellow the n</w:t>
            </w:r>
            <w:r>
              <w:rPr>
                <w:rFonts w:ascii="Arial" w:hAnsi="Arial" w:cs="Arial"/>
              </w:rPr>
              <w:t>0</w:t>
            </w:r>
            <w:r w:rsidRPr="003C66A8">
              <w:rPr>
                <w:rFonts w:ascii="Arial" w:hAnsi="Arial" w:cs="Arial"/>
              </w:rPr>
              <w:t>minal value. If beacon signal strength falls below the threshold, the data link signal may not be at a level sufficient for the user’s receiver to properly decode the broadcast.</w:t>
            </w:r>
          </w:p>
          <w:p w:rsidR="009E07A7" w:rsidRPr="00313AD0" w:rsidRDefault="009E07A7" w:rsidP="00F45BFC">
            <w:pPr>
              <w:rPr>
                <w:rFonts w:ascii="Arial" w:hAnsi="Arial" w:cs="Arial"/>
              </w:rPr>
            </w:pPr>
            <w:r w:rsidRPr="003C66A8">
              <w:rPr>
                <w:rFonts w:ascii="Arial" w:hAnsi="Arial" w:cs="Arial"/>
              </w:rPr>
              <w:t>Threshold value is set by the service provider according to site specific measurements.</w:t>
            </w:r>
          </w:p>
          <w:p w:rsidR="009E07A7" w:rsidRPr="00313AD0" w:rsidRDefault="009E07A7" w:rsidP="00F45BFC">
            <w:pPr>
              <w:rPr>
                <w:rFonts w:ascii="Arial" w:hAnsi="Arial" w:cs="Arial"/>
              </w:rPr>
            </w:pPr>
            <w:r w:rsidRPr="003C66A8">
              <w:rPr>
                <w:rFonts w:ascii="Arial" w:hAnsi="Arial" w:cs="Arial"/>
              </w:rPr>
              <w:t xml:space="preserve">Beacon signal strength interval is a time period over which data is observed. The Integrity Monitor is continuously monitoring the Beacon signal strength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w:t>
            </w:r>
            <w:r>
              <w:rPr>
                <w:rFonts w:ascii="Arial" w:hAnsi="Arial" w:cs="Arial"/>
              </w:rPr>
              <w:t>6</w:t>
            </w:r>
            <w:r w:rsidRPr="003C66A8">
              <w:rPr>
                <w:rFonts w:ascii="Arial" w:hAnsi="Arial" w:cs="Arial"/>
              </w:rPr>
              <w:t>0 seconds.  Longer intervals result in slower detection of data link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 to 7d</w:t>
            </w:r>
            <w:r>
              <w:rPr>
                <w:rFonts w:ascii="Arial" w:hAnsi="Arial" w:cs="Arial"/>
              </w:rPr>
              <w:t>B</w:t>
            </w:r>
            <w:r w:rsidRPr="003C66A8">
              <w:rPr>
                <w:rFonts w:ascii="Arial" w:hAnsi="Arial" w:cs="Arial"/>
              </w:rPr>
              <w:t xml:space="preserve"> bellow nominal</w:t>
            </w:r>
          </w:p>
          <w:p w:rsidR="009E07A7" w:rsidRDefault="009E07A7" w:rsidP="00F45BFC">
            <w:pPr>
              <w:jc w:val="center"/>
              <w:rPr>
                <w:rFonts w:ascii="Arial" w:hAnsi="Arial" w:cs="Arial"/>
              </w:rPr>
            </w:pPr>
            <w:r>
              <w:rPr>
                <w:rFonts w:ascii="Arial" w:hAnsi="Arial" w:cs="Arial"/>
              </w:rPr>
              <w:t>(FI: 1-100 dB)</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warning or alarm </w:t>
            </w:r>
          </w:p>
          <w:p w:rsidR="003F4755" w:rsidRDefault="009E07A7" w:rsidP="00325EEF">
            <w:pPr>
              <w:numPr>
                <w:ilvl w:val="0"/>
                <w:numId w:val="13"/>
              </w:numPr>
              <w:spacing w:before="0" w:after="0"/>
              <w:rPr>
                <w:rFonts w:ascii="Arial" w:hAnsi="Arial" w:cs="Arial"/>
                <w:i/>
                <w:iCs/>
                <w:sz w:val="24"/>
                <w:szCs w:val="24"/>
              </w:rPr>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3F4755" w:rsidRDefault="009E07A7" w:rsidP="00325EEF">
            <w:pPr>
              <w:pStyle w:val="ListParagraph"/>
              <w:numPr>
                <w:ilvl w:val="0"/>
                <w:numId w:val="29"/>
              </w:numPr>
              <w:tabs>
                <w:tab w:val="left" w:pos="4920"/>
              </w:tabs>
              <w:overflowPunct w:val="0"/>
              <w:autoSpaceDE w:val="0"/>
              <w:autoSpaceDN w:val="0"/>
              <w:adjustRightInd w:val="0"/>
              <w:spacing w:before="0" w:after="0"/>
              <w:contextualSpacing/>
              <w:textAlignment w:val="baseline"/>
              <w:rPr>
                <w:rFonts w:cs="Arial"/>
                <w:i/>
                <w:iCs/>
                <w:sz w:val="20"/>
                <w:szCs w:val="20"/>
              </w:rPr>
            </w:pPr>
            <w:r w:rsidRPr="003C66A8">
              <w:rPr>
                <w:rFonts w:cs="Arial"/>
                <w:sz w:val="20"/>
                <w:szCs w:val="20"/>
              </w:rPr>
              <w:t>Will reduce coverage area</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Minimum satellites</w:t>
            </w:r>
          </w:p>
          <w:p w:rsidR="009E07A7" w:rsidRPr="00313AD0" w:rsidRDefault="009E07A7" w:rsidP="00F45BFC">
            <w:pPr>
              <w:rPr>
                <w:rFonts w:ascii="Arial" w:hAnsi="Arial" w:cs="Arial"/>
              </w:rPr>
            </w:pPr>
            <w:r w:rsidRPr="003C66A8">
              <w:rPr>
                <w:rFonts w:ascii="Arial" w:hAnsi="Arial" w:cs="Arial"/>
              </w:rPr>
              <w:t xml:space="preserve">This setting specifies the minimum number of satellites with accompanying </w:t>
            </w:r>
            <w:proofErr w:type="spellStart"/>
            <w:r w:rsidRPr="003C66A8">
              <w:rPr>
                <w:rFonts w:ascii="Arial" w:hAnsi="Arial" w:cs="Arial"/>
              </w:rPr>
              <w:t>pseudorange</w:t>
            </w:r>
            <w:proofErr w:type="spellEnd"/>
            <w:r w:rsidRPr="003C66A8">
              <w:rPr>
                <w:rFonts w:ascii="Arial" w:hAnsi="Arial" w:cs="Arial"/>
              </w:rPr>
              <w:t xml:space="preserve"> corrections required to generate a valid 3D differential position solution. The integrity monitor should be set to detect the PRCs of at least 4 satellites.  When the visible satellite constellation goes below this threshold, an internal alarm may be sent to the service provider. </w:t>
            </w:r>
          </w:p>
          <w:p w:rsidR="009E07A7" w:rsidRPr="00313AD0" w:rsidRDefault="009E07A7" w:rsidP="00F45BFC">
            <w:pPr>
              <w:rPr>
                <w:rFonts w:ascii="Arial" w:hAnsi="Arial" w:cs="Arial"/>
              </w:rPr>
            </w:pPr>
            <w:r w:rsidRPr="003C66A8">
              <w:rPr>
                <w:rFonts w:ascii="Arial" w:hAnsi="Arial" w:cs="Arial"/>
              </w:rPr>
              <w:t>This value is set to alarm when less than 4 satellites are visible.</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3-4)</w:t>
            </w:r>
          </w:p>
        </w:tc>
        <w:tc>
          <w:tcPr>
            <w:tcW w:w="992" w:type="dxa"/>
            <w:vAlign w:val="center"/>
          </w:tcPr>
          <w:p w:rsidR="009E07A7" w:rsidRDefault="009E07A7" w:rsidP="00F45BFC">
            <w:pPr>
              <w:jc w:val="center"/>
              <w:rPr>
                <w:rFonts w:ascii="Arial" w:hAnsi="Arial" w:cs="Arial"/>
              </w:rPr>
            </w:pPr>
            <w:r>
              <w:rPr>
                <w:rFonts w:ascii="Arial" w:hAnsi="Arial" w:cs="Arial"/>
              </w:rPr>
              <w:t>(FI: 30-65)</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4"/>
              </w:numPr>
              <w:spacing w:before="0" w:after="0"/>
              <w:rPr>
                <w:rFonts w:ascii="Arial" w:hAnsi="Arial" w:cs="Arial"/>
                <w:i/>
                <w:iCs/>
                <w:sz w:val="24"/>
                <w:szCs w:val="24"/>
              </w:rPr>
            </w:pPr>
            <w:r w:rsidRPr="003C66A8">
              <w:rPr>
                <w:rFonts w:ascii="Arial" w:hAnsi="Arial" w:cs="Arial"/>
              </w:rPr>
              <w:t>Causes station health (header) to be set "unmonitored" only if no position fix can be performed due to low number of SV</w:t>
            </w:r>
          </w:p>
        </w:tc>
        <w:tc>
          <w:tcPr>
            <w:tcW w:w="2552" w:type="dxa"/>
            <w:vAlign w:val="center"/>
          </w:tcPr>
          <w:p w:rsidR="003F4755" w:rsidRDefault="009E07A7" w:rsidP="00325EEF">
            <w:pPr>
              <w:numPr>
                <w:ilvl w:val="0"/>
                <w:numId w:val="2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rPr>
            </w:pPr>
            <w:r w:rsidRPr="003C66A8">
              <w:rPr>
                <w:rFonts w:ascii="Arial" w:hAnsi="Arial" w:cs="Arial"/>
                <w:snapToGrid w:val="0"/>
              </w:rPr>
              <w:lastRenderedPageBreak/>
              <w:t>SV Interval</w:t>
            </w:r>
            <w:r w:rsidRPr="003C66A8">
              <w:rPr>
                <w:rFonts w:ascii="Arial" w:hAnsi="Arial" w:cs="Arial"/>
              </w:rPr>
              <w:t xml:space="preserve"> (Difference of used satellites)</w:t>
            </w:r>
          </w:p>
          <w:p w:rsidR="009E07A7" w:rsidRPr="00313AD0" w:rsidRDefault="009E07A7" w:rsidP="00F45BFC">
            <w:pPr>
              <w:rPr>
                <w:rFonts w:ascii="Arial" w:hAnsi="Arial" w:cs="Arial"/>
                <w:highlight w:val="yellow"/>
              </w:rPr>
            </w:pPr>
            <w:r w:rsidRPr="003C66A8">
              <w:rPr>
                <w:rFonts w:ascii="Arial" w:hAnsi="Arial" w:cs="Arial"/>
                <w:highlight w:val="yellow"/>
              </w:rPr>
              <w:t xml:space="preserve">This parameter is not described in REF (3).  Some manufacturers, however, have implemented this setting.  This interval is basically a time period over which data is observed, specifying the maximum time delta between correctors for use in a solution computation. The Integrity Monitor is continuously monitoring the SV interval so there should be little or no change in processing overhead.  If the value is out of tolerance an alarm is generated.  </w:t>
            </w:r>
          </w:p>
          <w:p w:rsidR="009E07A7" w:rsidRPr="00313AD0" w:rsidRDefault="009E07A7" w:rsidP="00F45BFC">
            <w:pPr>
              <w:rPr>
                <w:rFonts w:ascii="Arial" w:hAnsi="Arial" w:cs="Arial"/>
              </w:rPr>
            </w:pPr>
            <w:r w:rsidRPr="003C66A8">
              <w:rPr>
                <w:rFonts w:ascii="Arial" w:hAnsi="Arial" w:cs="Arial"/>
                <w:highlight w:val="yellow"/>
              </w:rPr>
              <w:t>Service providers that employ this parameter typically set this value from 0-</w:t>
            </w:r>
            <w:commentRangeStart w:id="853"/>
            <w:r w:rsidRPr="003C66A8">
              <w:rPr>
                <w:rFonts w:ascii="Arial" w:hAnsi="Arial" w:cs="Arial"/>
                <w:highlight w:val="yellow"/>
              </w:rPr>
              <w:t>10s</w:t>
            </w:r>
            <w:commentRangeEnd w:id="853"/>
            <w:r w:rsidRPr="003C66A8">
              <w:rPr>
                <w:rStyle w:val="CommentReference"/>
                <w:rFonts w:ascii="Arial" w:hAnsi="Arial" w:cs="Arial"/>
              </w:rPr>
              <w:commentReference w:id="853"/>
            </w:r>
          </w:p>
        </w:tc>
        <w:tc>
          <w:tcPr>
            <w:tcW w:w="1701" w:type="dxa"/>
            <w:vAlign w:val="center"/>
          </w:tcPr>
          <w:p w:rsidR="009E07A7" w:rsidRDefault="009E07A7" w:rsidP="00F45BFC">
            <w:pPr>
              <w:jc w:val="center"/>
              <w:rPr>
                <w:rFonts w:ascii="Arial" w:hAnsi="Arial" w:cs="Arial"/>
              </w:rPr>
            </w:pPr>
          </w:p>
        </w:tc>
        <w:tc>
          <w:tcPr>
            <w:tcW w:w="992" w:type="dxa"/>
            <w:vAlign w:val="center"/>
          </w:tcPr>
          <w:p w:rsidR="009E07A7" w:rsidRDefault="009E07A7" w:rsidP="00F45BFC">
            <w:pPr>
              <w:jc w:val="center"/>
              <w:rPr>
                <w:rFonts w:ascii="Arial" w:hAnsi="Arial" w:cs="Arial"/>
              </w:rPr>
            </w:pPr>
            <w:r w:rsidRPr="003C66A8">
              <w:rPr>
                <w:rFonts w:ascii="Arial" w:hAnsi="Arial" w:cs="Arial"/>
              </w:rPr>
              <w:t>0 to 10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Possibly automatic switch to standby IM receiver</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Possibly automatic switch to standby RS receiver</w:t>
            </w:r>
          </w:p>
        </w:tc>
        <w:tc>
          <w:tcPr>
            <w:tcW w:w="2552" w:type="dxa"/>
            <w:vAlign w:val="center"/>
          </w:tcPr>
          <w:p w:rsidR="003F4755" w:rsidRDefault="009E07A7" w:rsidP="00325EEF">
            <w:pPr>
              <w:numPr>
                <w:ilvl w:val="0"/>
                <w:numId w:val="24"/>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HDOP</w:t>
            </w:r>
          </w:p>
          <w:p w:rsidR="009E07A7" w:rsidRPr="00313AD0" w:rsidRDefault="009E07A7" w:rsidP="00F45BFC">
            <w:pPr>
              <w:rPr>
                <w:rFonts w:ascii="Arial" w:hAnsi="Arial" w:cs="Arial"/>
              </w:rPr>
            </w:pPr>
            <w:r w:rsidRPr="003C66A8">
              <w:rPr>
                <w:rFonts w:ascii="Arial" w:hAnsi="Arial" w:cs="Arial"/>
              </w:rPr>
              <w:t xml:space="preserve">The IM uses horizontal dilution of precision (HDOP) to measure the current quality of the constellation geometry as it relates to triangulation of the </w:t>
            </w:r>
            <w:proofErr w:type="spellStart"/>
            <w:r w:rsidRPr="003C66A8">
              <w:rPr>
                <w:rFonts w:ascii="Arial" w:hAnsi="Arial" w:cs="Arial"/>
              </w:rPr>
              <w:t>pseudoranges</w:t>
            </w:r>
            <w:proofErr w:type="spellEnd"/>
            <w:r w:rsidRPr="003C66A8">
              <w:rPr>
                <w:rFonts w:ascii="Arial" w:hAnsi="Arial" w:cs="Arial"/>
              </w:rPr>
              <w:t>.</w:t>
            </w:r>
          </w:p>
          <w:p w:rsidR="009E07A7" w:rsidRPr="00313AD0" w:rsidRDefault="009E07A7" w:rsidP="00F45BFC">
            <w:pPr>
              <w:rPr>
                <w:rFonts w:ascii="Arial" w:hAnsi="Arial" w:cs="Arial"/>
              </w:rPr>
            </w:pPr>
            <w:r w:rsidRPr="003C66A8">
              <w:rPr>
                <w:rFonts w:ascii="Arial" w:hAnsi="Arial" w:cs="Arial"/>
              </w:rPr>
              <w:t xml:space="preserve">This value is set at &lt;7.5. Low HDOP numbers indicate good constellation geometry.  High HDOP values indicate poor constellation geometry.  If the HDOP is higher than the threshold, the validity of the corrections becomes uncertain and the site’s </w:t>
            </w:r>
            <w:proofErr w:type="spellStart"/>
            <w:r w:rsidRPr="003C66A8">
              <w:rPr>
                <w:rFonts w:ascii="Arial" w:hAnsi="Arial" w:cs="Arial"/>
              </w:rPr>
              <w:t>pseudorange</w:t>
            </w:r>
            <w:proofErr w:type="spellEnd"/>
            <w:r w:rsidRPr="003C66A8">
              <w:rPr>
                <w:rFonts w:ascii="Arial" w:hAnsi="Arial" w:cs="Arial"/>
              </w:rPr>
              <w:t xml:space="preserve"> generation must be suspended.  </w:t>
            </w:r>
          </w:p>
          <w:p w:rsidR="009E07A7" w:rsidRPr="00313AD0" w:rsidRDefault="009E07A7" w:rsidP="00F45BFC">
            <w:pPr>
              <w:rPr>
                <w:rFonts w:ascii="Arial" w:hAnsi="Arial" w:cs="Arial"/>
              </w:rPr>
            </w:pPr>
            <w:r w:rsidRPr="003C66A8">
              <w:rPr>
                <w:rFonts w:ascii="Arial" w:hAnsi="Arial" w:cs="Arial"/>
              </w:rPr>
              <w:t xml:space="preserve">HDOP interval is a time period over which data is observed. The IM is continuously monitoring the HDOP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HDOP data problems.  Shorter intervals add processing overhead to the Integrity Monitor.</w:t>
            </w:r>
          </w:p>
        </w:tc>
        <w:tc>
          <w:tcPr>
            <w:tcW w:w="1701" w:type="dxa"/>
            <w:vAlign w:val="center"/>
          </w:tcPr>
          <w:p w:rsidR="009E07A7" w:rsidRDefault="009E07A7" w:rsidP="00F45BFC">
            <w:pPr>
              <w:jc w:val="center"/>
              <w:rPr>
                <w:rFonts w:ascii="Arial" w:hAnsi="Arial" w:cs="Arial"/>
                <w:i/>
                <w:iCs/>
              </w:rPr>
            </w:pPr>
            <w:r w:rsidRPr="003C66A8">
              <w:rPr>
                <w:rFonts w:ascii="Arial" w:hAnsi="Arial" w:cs="Arial"/>
              </w:rPr>
              <w:t>&lt; 7.5</w:t>
            </w:r>
          </w:p>
          <w:p w:rsidR="009E07A7" w:rsidRDefault="009E07A7" w:rsidP="00F45BFC">
            <w:pPr>
              <w:jc w:val="center"/>
              <w:rPr>
                <w:rFonts w:ascii="Arial" w:hAnsi="Arial" w:cs="Arial"/>
              </w:rPr>
            </w:pPr>
            <w:r>
              <w:rPr>
                <w:rFonts w:ascii="Arial" w:hAnsi="Arial" w:cs="Arial"/>
              </w:rPr>
              <w:t>(FI: 4-6)</w:t>
            </w:r>
          </w:p>
        </w:tc>
        <w:tc>
          <w:tcPr>
            <w:tcW w:w="992"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30-35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6"/>
              </w:numPr>
              <w:spacing w:before="0" w:after="0"/>
              <w:rPr>
                <w:rFonts w:ascii="Arial" w:hAnsi="Arial" w:cs="Arial"/>
                <w:i/>
                <w:iCs/>
                <w:sz w:val="24"/>
                <w:szCs w:val="24"/>
              </w:rPr>
            </w:pPr>
            <w:r w:rsidRPr="003C66A8">
              <w:rPr>
                <w:rFonts w:ascii="Arial" w:hAnsi="Arial" w:cs="Arial"/>
              </w:rPr>
              <w:t>Possibly automatic switch to standby IM receiver</w:t>
            </w:r>
          </w:p>
        </w:tc>
        <w:tc>
          <w:tcPr>
            <w:tcW w:w="2552" w:type="dxa"/>
            <w:vAlign w:val="center"/>
          </w:tcPr>
          <w:p w:rsidR="003F4755" w:rsidRDefault="009E07A7">
            <w:pPr>
              <w:numPr>
                <w:ilvl w:val="0"/>
                <w:numId w:val="25"/>
              </w:numPr>
              <w:tabs>
                <w:tab w:val="left" w:pos="4920"/>
              </w:tabs>
              <w:overflowPunct w:val="0"/>
              <w:autoSpaceDE w:val="0"/>
              <w:autoSpaceDN w:val="0"/>
              <w:adjustRightInd w:val="0"/>
              <w:spacing w:before="0" w:after="0"/>
              <w:textAlignment w:val="baseline"/>
              <w:rPr>
                <w:rFonts w:ascii="Arial" w:hAnsi="Arial" w:cs="Arial"/>
                <w:i/>
                <w:iCs/>
                <w:sz w:val="24"/>
                <w:szCs w:val="24"/>
              </w:rPr>
              <w:pPrChange w:id="854" w:author=" " w:date="2013-09-25T12:25:00Z">
                <w:pPr>
                  <w:numPr>
                    <w:numId w:val="32"/>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Absolute Horizontal Position</w:t>
            </w:r>
          </w:p>
          <w:p w:rsidR="009E07A7" w:rsidRPr="00313AD0" w:rsidRDefault="009E07A7" w:rsidP="00F45BFC">
            <w:pPr>
              <w:rPr>
                <w:rFonts w:ascii="Arial" w:hAnsi="Arial" w:cs="Arial"/>
              </w:rPr>
            </w:pPr>
            <w:r w:rsidRPr="003C66A8">
              <w:rPr>
                <w:rFonts w:ascii="Arial" w:hAnsi="Arial" w:cs="Arial"/>
              </w:rPr>
              <w:t xml:space="preserve">Also referred to as Horizontal Position Error.  The IM applies </w:t>
            </w:r>
            <w:proofErr w:type="spellStart"/>
            <w:r w:rsidRPr="003C66A8">
              <w:rPr>
                <w:rFonts w:ascii="Arial" w:hAnsi="Arial" w:cs="Arial"/>
              </w:rPr>
              <w:t>pseudorange</w:t>
            </w:r>
            <w:proofErr w:type="spellEnd"/>
            <w:r w:rsidRPr="003C66A8">
              <w:rPr>
                <w:rFonts w:ascii="Arial" w:hAnsi="Arial" w:cs="Arial"/>
              </w:rPr>
              <w:t xml:space="preserve"> corrections received over the data link to the </w:t>
            </w:r>
            <w:proofErr w:type="spellStart"/>
            <w:r w:rsidRPr="003C66A8">
              <w:rPr>
                <w:rFonts w:ascii="Arial" w:hAnsi="Arial" w:cs="Arial"/>
              </w:rPr>
              <w:t>pseudoranges</w:t>
            </w:r>
            <w:proofErr w:type="spellEnd"/>
            <w:r w:rsidRPr="003C66A8">
              <w:rPr>
                <w:rFonts w:ascii="Arial" w:hAnsi="Arial" w:cs="Arial"/>
              </w:rPr>
              <w:t xml:space="preserve"> generated by its internal GPS receiver. It uses these corrected pseudo ranges to generate a DGPS corrected position. The radial error in that position in relation to the surveyed position is the 2D position Error. </w:t>
            </w:r>
          </w:p>
          <w:p w:rsidR="009E07A7" w:rsidRPr="00313AD0" w:rsidRDefault="009E07A7" w:rsidP="00F45BFC">
            <w:pPr>
              <w:rPr>
                <w:rFonts w:ascii="Arial" w:hAnsi="Arial" w:cs="Arial"/>
              </w:rPr>
            </w:pPr>
            <w:r w:rsidRPr="003C66A8">
              <w:rPr>
                <w:rFonts w:ascii="Arial" w:hAnsi="Arial" w:cs="Arial"/>
              </w:rPr>
              <w:t>This value is set at between 5-10 meters.  Smaller threshold values may result in greater site unavailability time – more time out of tolerance.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2D position interval is a time period over which data is observed. The IM is continuously monitoring the 2D position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system position accuracy problems that may originate from a variety of sources.  Shorter intervals add processing overhead to the IM.</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5 – 10m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 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20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 xml:space="preserve">Causes station health (header) to be set "unmonitored" </w:t>
            </w:r>
          </w:p>
          <w:p w:rsidR="003F4755" w:rsidRDefault="009E07A7" w:rsidP="00325EEF">
            <w:pPr>
              <w:numPr>
                <w:ilvl w:val="0"/>
                <w:numId w:val="18"/>
              </w:numPr>
              <w:spacing w:before="0" w:after="0"/>
              <w:rPr>
                <w:rFonts w:ascii="Arial" w:hAnsi="Arial" w:cs="Arial"/>
                <w:i/>
                <w:iCs/>
                <w:sz w:val="24"/>
                <w:szCs w:val="24"/>
              </w:rPr>
            </w:pPr>
            <w:r w:rsidRPr="003C66A8">
              <w:rPr>
                <w:rFonts w:ascii="Arial" w:hAnsi="Arial" w:cs="Arial"/>
              </w:rPr>
              <w:t>Possibly automatic switch to standby IM/RS receiver</w:t>
            </w:r>
          </w:p>
        </w:tc>
        <w:tc>
          <w:tcPr>
            <w:tcW w:w="2552" w:type="dxa"/>
            <w:vAlign w:val="center"/>
          </w:tcPr>
          <w:p w:rsidR="003F4755" w:rsidRDefault="009E07A7" w:rsidP="00325EEF">
            <w:pPr>
              <w:numPr>
                <w:ilvl w:val="0"/>
                <w:numId w:val="26"/>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Station should not be used</w:t>
            </w:r>
          </w:p>
          <w:p w:rsidR="003F4755" w:rsidRDefault="009E07A7" w:rsidP="00325EEF">
            <w:pPr>
              <w:numPr>
                <w:ilvl w:val="0"/>
                <w:numId w:val="26"/>
              </w:numPr>
              <w:spacing w:before="0" w:after="0"/>
              <w:rPr>
                <w:rFonts w:ascii="Arial" w:hAnsi="Arial" w:cs="Arial"/>
                <w:i/>
                <w:iCs/>
                <w:sz w:val="24"/>
                <w:szCs w:val="24"/>
              </w:rPr>
            </w:pPr>
            <w:r w:rsidRPr="003C66A8">
              <w:rPr>
                <w:rFonts w:ascii="Arial" w:hAnsi="Arial" w:cs="Arial"/>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proofErr w:type="spellStart"/>
            <w:r w:rsidRPr="003C66A8">
              <w:rPr>
                <w:rFonts w:ascii="Arial" w:hAnsi="Arial" w:cs="Arial"/>
                <w:u w:val="single"/>
              </w:rPr>
              <w:lastRenderedPageBreak/>
              <w:t>Pseudorange</w:t>
            </w:r>
            <w:proofErr w:type="spellEnd"/>
            <w:r w:rsidRPr="003C66A8">
              <w:rPr>
                <w:rFonts w:ascii="Arial" w:hAnsi="Arial" w:cs="Arial"/>
                <w:u w:val="single"/>
              </w:rPr>
              <w:t xml:space="preserve"> residual (PRR)</w:t>
            </w:r>
          </w:p>
          <w:p w:rsidR="009E07A7" w:rsidRPr="00313AD0" w:rsidRDefault="009E07A7" w:rsidP="00F45BFC">
            <w:pPr>
              <w:rPr>
                <w:rFonts w:ascii="Arial" w:hAnsi="Arial" w:cs="Arial"/>
              </w:rPr>
            </w:pPr>
            <w:r w:rsidRPr="003C66A8">
              <w:rPr>
                <w:rFonts w:ascii="Arial" w:hAnsi="Arial" w:cs="Arial"/>
              </w:rPr>
              <w:t xml:space="preserve">The IM applies </w:t>
            </w:r>
            <w:proofErr w:type="spellStart"/>
            <w:r w:rsidRPr="003C66A8">
              <w:rPr>
                <w:rFonts w:ascii="Arial" w:hAnsi="Arial" w:cs="Arial"/>
              </w:rPr>
              <w:t>pseudorange</w:t>
            </w:r>
            <w:proofErr w:type="spellEnd"/>
            <w:r w:rsidRPr="003C66A8">
              <w:rPr>
                <w:rFonts w:ascii="Arial" w:hAnsi="Arial" w:cs="Arial"/>
              </w:rPr>
              <w:t xml:space="preserve"> corrections received over the data link to individual </w:t>
            </w:r>
            <w:proofErr w:type="spellStart"/>
            <w:r w:rsidRPr="003C66A8">
              <w:rPr>
                <w:rFonts w:ascii="Arial" w:hAnsi="Arial" w:cs="Arial"/>
              </w:rPr>
              <w:t>pseudoranges</w:t>
            </w:r>
            <w:proofErr w:type="spellEnd"/>
            <w:r w:rsidRPr="003C66A8">
              <w:rPr>
                <w:rFonts w:ascii="Arial" w:hAnsi="Arial" w:cs="Arial"/>
              </w:rPr>
              <w:t xml:space="preserve"> generated by its internal GPS receiver, and then compares them to the known surveyed position of its own antenna.  The resulting value is the </w:t>
            </w:r>
            <w:proofErr w:type="spellStart"/>
            <w:r w:rsidRPr="003C66A8">
              <w:rPr>
                <w:rFonts w:ascii="Arial" w:hAnsi="Arial" w:cs="Arial"/>
              </w:rPr>
              <w:t>Pseudorange</w:t>
            </w:r>
            <w:proofErr w:type="spellEnd"/>
            <w:r w:rsidRPr="003C66A8">
              <w:rPr>
                <w:rFonts w:ascii="Arial" w:hAnsi="Arial" w:cs="Arial"/>
              </w:rPr>
              <w:t xml:space="preserve"> residual.</w:t>
            </w:r>
          </w:p>
          <w:p w:rsidR="009E07A7" w:rsidRPr="00313AD0" w:rsidRDefault="009E07A7" w:rsidP="00F45BFC">
            <w:pPr>
              <w:rPr>
                <w:rFonts w:ascii="Arial" w:hAnsi="Arial" w:cs="Arial"/>
              </w:rPr>
            </w:pPr>
            <w:r w:rsidRPr="003C66A8">
              <w:rPr>
                <w:rFonts w:ascii="Arial" w:hAnsi="Arial" w:cs="Arial"/>
              </w:rPr>
              <w:t>This value is set at &lt;12 meters.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proofErr w:type="spellStart"/>
            <w:r w:rsidRPr="003C66A8">
              <w:rPr>
                <w:rFonts w:ascii="Arial" w:hAnsi="Arial" w:cs="Arial"/>
              </w:rPr>
              <w:t>Pseudorange</w:t>
            </w:r>
            <w:proofErr w:type="spellEnd"/>
            <w:r w:rsidRPr="003C66A8">
              <w:rPr>
                <w:rFonts w:ascii="Arial" w:hAnsi="Arial" w:cs="Arial"/>
              </w:rPr>
              <w:t xml:space="preserve"> residual interval is a time period over which data is observed. The IM is continuously monitoring the </w:t>
            </w:r>
            <w:proofErr w:type="spellStart"/>
            <w:r w:rsidRPr="003C66A8">
              <w:rPr>
                <w:rFonts w:ascii="Arial" w:hAnsi="Arial" w:cs="Arial"/>
              </w:rPr>
              <w:t>Pseudorange</w:t>
            </w:r>
            <w:proofErr w:type="spellEnd"/>
            <w:r w:rsidRPr="003C66A8">
              <w:rPr>
                <w:rFonts w:ascii="Arial" w:hAnsi="Arial" w:cs="Arial"/>
              </w:rPr>
              <w:t xml:space="preserv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10–30 seconds.  Longer intervals result in slower detection of </w:t>
            </w:r>
            <w:proofErr w:type="spellStart"/>
            <w:r w:rsidRPr="003C66A8">
              <w:rPr>
                <w:rFonts w:ascii="Arial" w:hAnsi="Arial" w:cs="Arial"/>
              </w:rPr>
              <w:t>pseudorange</w:t>
            </w:r>
            <w:proofErr w:type="spellEnd"/>
            <w:r w:rsidRPr="003C66A8">
              <w:rPr>
                <w:rFonts w:ascii="Arial" w:hAnsi="Arial" w:cs="Arial"/>
              </w:rPr>
              <w:t xml:space="preserve"> accuracy problems.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12m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100-150 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 s)</w:t>
            </w:r>
          </w:p>
        </w:tc>
        <w:tc>
          <w:tcPr>
            <w:tcW w:w="2693" w:type="dxa"/>
            <w:vAlign w:val="center"/>
          </w:tcPr>
          <w:p w:rsidR="003F4755" w:rsidRDefault="009E07A7" w:rsidP="00325EEF">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numPr>
                <w:ilvl w:val="0"/>
                <w:numId w:val="17"/>
              </w:numPr>
              <w:spacing w:before="0" w:after="0"/>
              <w:rPr>
                <w:rFonts w:ascii="Arial" w:hAnsi="Arial" w:cs="Arial"/>
                <w:i/>
                <w:iCs/>
                <w:sz w:val="24"/>
                <w:szCs w:val="24"/>
              </w:rPr>
            </w:pPr>
            <w:r w:rsidRPr="003C66A8">
              <w:rPr>
                <w:rFonts w:ascii="Arial" w:hAnsi="Arial" w:cs="Arial"/>
              </w:rPr>
              <w:t>Will set PRC and RRC values for a specific SV to "do not use" as described</w:t>
            </w:r>
          </w:p>
        </w:tc>
        <w:tc>
          <w:tcPr>
            <w:tcW w:w="2552" w:type="dxa"/>
            <w:vAlign w:val="center"/>
          </w:tcPr>
          <w:p w:rsidR="003F4755" w:rsidRDefault="009E07A7" w:rsidP="00325EEF">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Range rate residual</w:t>
            </w:r>
          </w:p>
          <w:p w:rsidR="009E07A7" w:rsidRPr="00313AD0" w:rsidRDefault="009E07A7" w:rsidP="00F45BFC">
            <w:pPr>
              <w:rPr>
                <w:rFonts w:ascii="Arial" w:hAnsi="Arial" w:cs="Arial"/>
              </w:rPr>
            </w:pPr>
            <w:r w:rsidRPr="003C66A8">
              <w:rPr>
                <w:rFonts w:ascii="Arial" w:hAnsi="Arial" w:cs="Arial"/>
              </w:rPr>
              <w:t xml:space="preserve">The difference between the most recent range rate correction received and the current </w:t>
            </w:r>
            <w:proofErr w:type="spellStart"/>
            <w:r w:rsidRPr="003C66A8">
              <w:rPr>
                <w:rFonts w:ascii="Arial" w:hAnsi="Arial" w:cs="Arial"/>
              </w:rPr>
              <w:t>pseudorange</w:t>
            </w:r>
            <w:proofErr w:type="spellEnd"/>
            <w:r w:rsidRPr="003C66A8">
              <w:rPr>
                <w:rFonts w:ascii="Arial" w:hAnsi="Arial" w:cs="Arial"/>
              </w:rPr>
              <w:t xml:space="preserve"> rate measured at the IM. </w:t>
            </w:r>
          </w:p>
          <w:p w:rsidR="009E07A7" w:rsidRPr="00313AD0" w:rsidRDefault="009E07A7" w:rsidP="00F45BFC">
            <w:pPr>
              <w:rPr>
                <w:rFonts w:ascii="Arial" w:hAnsi="Arial" w:cs="Arial"/>
              </w:rPr>
            </w:pPr>
            <w:r w:rsidRPr="003C66A8">
              <w:rPr>
                <w:rFonts w:ascii="Arial" w:hAnsi="Arial" w:cs="Arial"/>
              </w:rPr>
              <w:t>This value is set at &lt;10m/s.  Motion faster than the threshold value may indicate a problem with the satellite actually moving erratically or may indicate a satellite clock problem.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Range rate residual interval is a time period over which data is observed. The IM is continuously monitoring the Range rate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excessive Reference Station Range Rate correction values.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10 m/s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(2-5 m/s)</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60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w:t>
            </w:r>
          </w:p>
        </w:tc>
        <w:tc>
          <w:tcPr>
            <w:tcW w:w="2693" w:type="dxa"/>
            <w:vAlign w:val="center"/>
          </w:tcPr>
          <w:p w:rsidR="003F4755" w:rsidRDefault="009E07A7" w:rsidP="00325EEF">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 xml:space="preserve">Causes an alarm </w:t>
            </w:r>
          </w:p>
          <w:p w:rsidR="003F4755" w:rsidRDefault="009E07A7" w:rsidP="00325EEF">
            <w:pPr>
              <w:pStyle w:val="ListParagraph"/>
              <w:numPr>
                <w:ilvl w:val="0"/>
                <w:numId w:val="17"/>
              </w:numPr>
              <w:spacing w:before="0" w:after="0"/>
              <w:contextualSpacing/>
              <w:rPr>
                <w:rFonts w:cs="Arial"/>
                <w:i/>
                <w:iCs/>
                <w:sz w:val="20"/>
                <w:szCs w:val="20"/>
              </w:rPr>
            </w:pPr>
            <w:r w:rsidRPr="003C66A8">
              <w:rPr>
                <w:rFonts w:cs="Arial"/>
                <w:sz w:val="20"/>
                <w:szCs w:val="20"/>
              </w:rPr>
              <w:t xml:space="preserve">Will set PRC and RRC values for a specific SV to "do not use" as described </w:t>
            </w:r>
          </w:p>
        </w:tc>
        <w:tc>
          <w:tcPr>
            <w:tcW w:w="2552" w:type="dxa"/>
            <w:vAlign w:val="center"/>
          </w:tcPr>
          <w:p w:rsidR="003F4755" w:rsidRDefault="009E07A7" w:rsidP="00325EEF">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Will drop "do not use" marked SV from position solution</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Low UDRE</w:t>
            </w:r>
          </w:p>
          <w:p w:rsidR="009E07A7" w:rsidRPr="00313AD0" w:rsidRDefault="009E07A7" w:rsidP="00F45BFC">
            <w:pPr>
              <w:rPr>
                <w:rFonts w:ascii="Arial" w:hAnsi="Arial" w:cs="Arial"/>
              </w:rPr>
            </w:pPr>
            <w:r w:rsidRPr="003C66A8">
              <w:rPr>
                <w:rFonts w:ascii="Arial" w:hAnsi="Arial" w:cs="Arial"/>
              </w:rPr>
              <w:t xml:space="preserve">UDRE is a one-sigma estimate of the </w:t>
            </w:r>
            <w:proofErr w:type="spellStart"/>
            <w:r w:rsidRPr="003C66A8">
              <w:rPr>
                <w:rFonts w:ascii="Arial" w:hAnsi="Arial" w:cs="Arial"/>
              </w:rPr>
              <w:t>pseudorange</w:t>
            </w:r>
            <w:proofErr w:type="spellEnd"/>
            <w:r w:rsidRPr="003C66A8">
              <w:rPr>
                <w:rFonts w:ascii="Arial" w:hAnsi="Arial" w:cs="Arial"/>
              </w:rPr>
              <w:t xml:space="preserve"> correction error due to ambient noise and residual multipath. Basically, every PRC generated by the RS has a "reported" UDRE value in it and when the IM uses the PRC it tries to determine if the "reported" UDRE is correct. If the IM determines that the reported UDRE is set to a value "LOWER" than it should be, then we have a "Low UDRE" condition.</w:t>
            </w:r>
          </w:p>
          <w:p w:rsidR="009E07A7" w:rsidRPr="00313AD0" w:rsidRDefault="009E07A7" w:rsidP="00F45BFC">
            <w:pPr>
              <w:rPr>
                <w:rFonts w:ascii="Arial" w:hAnsi="Arial" w:cs="Arial"/>
              </w:rPr>
            </w:pPr>
            <w:r w:rsidRPr="003C66A8">
              <w:rPr>
                <w:rFonts w:ascii="Arial" w:hAnsi="Arial" w:cs="Arial"/>
              </w:rPr>
              <w:t>This value is set at 1m-100m.  Using higher UDRE threshold values may allow multipath and receiver noise errors to impact the user.  Lower values may result in excessive site unavailable time.</w:t>
            </w:r>
          </w:p>
          <w:p w:rsidR="009E07A7" w:rsidRPr="00313AD0" w:rsidRDefault="009E07A7" w:rsidP="00F45BFC">
            <w:pPr>
              <w:rPr>
                <w:rFonts w:ascii="Arial" w:hAnsi="Arial" w:cs="Arial"/>
              </w:rPr>
            </w:pPr>
            <w:r w:rsidRPr="003C66A8">
              <w:rPr>
                <w:rFonts w:ascii="Arial" w:hAnsi="Arial" w:cs="Arial"/>
              </w:rPr>
              <w:t xml:space="preserve">Low UDRE interval is a time period over which data is observed. The IM is continuously monitoring the UDRE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w:t>
            </w:r>
            <w:r w:rsidRPr="003C66A8">
              <w:rPr>
                <w:rFonts w:ascii="Arial" w:hAnsi="Arial" w:cs="Arial"/>
                <w:highlight w:val="yellow"/>
              </w:rPr>
              <w:t xml:space="preserve">10–30 </w:t>
            </w:r>
            <w:commentRangeStart w:id="855"/>
            <w:r w:rsidRPr="003C66A8">
              <w:rPr>
                <w:rFonts w:ascii="Arial" w:hAnsi="Arial" w:cs="Arial"/>
                <w:highlight w:val="yellow"/>
              </w:rPr>
              <w:t>seconds</w:t>
            </w:r>
            <w:commentRangeEnd w:id="855"/>
            <w:r w:rsidRPr="003C66A8">
              <w:rPr>
                <w:rStyle w:val="CommentReference"/>
                <w:rFonts w:ascii="Arial" w:hAnsi="Arial" w:cs="Arial"/>
              </w:rPr>
              <w:commentReference w:id="855"/>
            </w:r>
            <w:r w:rsidRPr="003C66A8">
              <w:rPr>
                <w:rFonts w:ascii="Arial" w:hAnsi="Arial" w:cs="Arial"/>
              </w:rPr>
              <w:t>.  Longer intervals result in slower detection of problems.  Shorter intervals add processing overhead to the Integrity Monitor.</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 – 100m</w:t>
            </w:r>
          </w:p>
          <w:p w:rsidR="009E07A7" w:rsidRPr="00313AD0" w:rsidRDefault="009E07A7" w:rsidP="001D4330">
            <w:r>
              <w:t>(FI: 100-101m)</w:t>
            </w:r>
          </w:p>
        </w:tc>
        <w:tc>
          <w:tcPr>
            <w:tcW w:w="992"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sidRPr="003C66A8">
              <w:rPr>
                <w:rFonts w:ascii="Arial" w:hAnsi="Arial" w:cs="Arial"/>
                <w:sz w:val="18"/>
                <w:szCs w:val="18"/>
              </w:rPr>
              <w:t>Please consult manufacturer for settings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(FI: 100-600 s)</w:t>
            </w:r>
          </w:p>
        </w:tc>
        <w:tc>
          <w:tcPr>
            <w:tcW w:w="2693" w:type="dxa"/>
            <w:vAlign w:val="center"/>
          </w:tcPr>
          <w:p w:rsidR="003F4755" w:rsidRDefault="009E07A7" w:rsidP="00325EEF">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
            <w:r w:rsidRPr="003C66A8">
              <w:rPr>
                <w:rFonts w:ascii="Arial" w:hAnsi="Arial" w:cs="Arial"/>
              </w:rPr>
              <w:t>Causes an alarm</w:t>
            </w:r>
          </w:p>
          <w:p w:rsidR="003F4755" w:rsidRDefault="009E07A7" w:rsidP="00325EEF">
            <w:pPr>
              <w:numPr>
                <w:ilvl w:val="0"/>
                <w:numId w:val="15"/>
              </w:numPr>
              <w:spacing w:before="0" w:after="0"/>
              <w:rPr>
                <w:rFonts w:ascii="Arial" w:hAnsi="Arial" w:cs="Arial"/>
                <w:i/>
                <w:iCs/>
                <w:sz w:val="24"/>
                <w:szCs w:val="24"/>
              </w:rPr>
            </w:pPr>
            <w:r w:rsidRPr="003C66A8">
              <w:rPr>
                <w:rFonts w:ascii="Arial" w:hAnsi="Arial" w:cs="Arial"/>
              </w:rPr>
              <w:t>Cause station health (header) to be set "unmonitored"</w:t>
            </w:r>
          </w:p>
          <w:p w:rsidR="003F4755" w:rsidRDefault="009E07A7" w:rsidP="00325EEF">
            <w:pPr>
              <w:numPr>
                <w:ilvl w:val="0"/>
                <w:numId w:val="19"/>
              </w:numPr>
              <w:spacing w:before="0" w:after="0"/>
              <w:rPr>
                <w:rFonts w:ascii="Arial" w:hAnsi="Arial" w:cs="Arial"/>
                <w:i/>
                <w:iCs/>
                <w:sz w:val="24"/>
                <w:szCs w:val="24"/>
              </w:rPr>
            </w:pPr>
            <w:r w:rsidRPr="003C66A8">
              <w:rPr>
                <w:rFonts w:ascii="Arial" w:hAnsi="Arial" w:cs="Arial"/>
              </w:rPr>
              <w:t>Possibly automatic switch to standby IM/RS receiver</w:t>
            </w:r>
          </w:p>
        </w:tc>
        <w:tc>
          <w:tcPr>
            <w:tcW w:w="2552" w:type="dxa"/>
            <w:vAlign w:val="center"/>
          </w:tcPr>
          <w:p w:rsidR="003F4755" w:rsidRDefault="009E07A7" w:rsidP="00325EEF">
            <w:pPr>
              <w:pStyle w:val="ListParagraph"/>
              <w:numPr>
                <w:ilvl w:val="0"/>
                <w:numId w:val="19"/>
              </w:numPr>
              <w:tabs>
                <w:tab w:val="left" w:pos="4920"/>
              </w:tabs>
              <w:overflowPunct w:val="0"/>
              <w:autoSpaceDE w:val="0"/>
              <w:autoSpaceDN w:val="0"/>
              <w:adjustRightInd w:val="0"/>
              <w:spacing w:before="0" w:after="0"/>
              <w:contextualSpacing/>
              <w:jc w:val="center"/>
              <w:textAlignment w:val="baseline"/>
              <w:rPr>
                <w:rFonts w:cs="Arial"/>
                <w:i/>
                <w:iCs/>
                <w:sz w:val="20"/>
                <w:szCs w:val="20"/>
              </w:rPr>
            </w:pPr>
            <w:r w:rsidRPr="003C66A8">
              <w:rPr>
                <w:rFonts w:cs="Arial"/>
                <w:sz w:val="20"/>
                <w:szCs w:val="20"/>
              </w:rPr>
              <w:t>Switch to another DGNSS site if available</w:t>
            </w:r>
          </w:p>
        </w:tc>
      </w:tr>
      <w:tr w:rsidR="009E07A7" w:rsidRPr="00313AD0" w:rsidTr="00191AA8">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Elevation angle (Mask Angle)</w:t>
            </w:r>
          </w:p>
          <w:p w:rsidR="009E07A7" w:rsidRPr="00313AD0" w:rsidRDefault="009E07A7" w:rsidP="00F45BFC">
            <w:pPr>
              <w:rPr>
                <w:rFonts w:ascii="Arial" w:hAnsi="Arial" w:cs="Arial"/>
              </w:rPr>
            </w:pPr>
            <w:r w:rsidRPr="003C66A8">
              <w:rPr>
                <w:rFonts w:ascii="Arial" w:hAnsi="Arial" w:cs="Arial"/>
              </w:rPr>
              <w:t>The mask angle screens all satellites below a predetermined angle above the horizon.  The IM will not use satellites below this level in its position and/or clock solutions.</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701"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0 – 10 deg.</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7 deg.)</w:t>
            </w:r>
          </w:p>
        </w:tc>
        <w:tc>
          <w:tcPr>
            <w:tcW w:w="992" w:type="dxa"/>
            <w:vAlign w:val="center"/>
          </w:tcPr>
          <w:p w:rsidR="009E07A7" w:rsidRDefault="009E07A7" w:rsidP="00F45BFC">
            <w:pPr>
              <w:jc w:val="center"/>
              <w:rPr>
                <w:rFonts w:ascii="Arial" w:hAnsi="Arial" w:cs="Arial"/>
              </w:rPr>
            </w:pPr>
            <w:r>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monitoring of the broadcast when setting is identical to the RS’s</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broadcast service</w:t>
            </w:r>
          </w:p>
        </w:tc>
      </w:tr>
    </w:tbl>
    <w:p w:rsidR="003F4757" w:rsidRDefault="009E07A7" w:rsidP="00A15BCA">
      <w:r>
        <w:t>* Note:  The Message Error Ratio, Beacon SNR and Signal Strength intervals are similar to moving window averages - you are making calculations every second no matter what the Interval is, but if during, or for an entire Interval the value goes beyond the Threshold, an alarm is generated.  Shorter Intervals show changes more quickly, and Longer Intervals show changes more slowly (because it takes a greater number of changes to raise the "average").</w:t>
      </w:r>
    </w:p>
    <w:p w:rsidR="003F4757" w:rsidRDefault="003F4757" w:rsidP="00A15BCA">
      <w:pPr>
        <w:sectPr w:rsidR="003F4757" w:rsidSect="00026551">
          <w:pgSz w:w="16834" w:h="11907" w:orient="landscape" w:code="9"/>
          <w:pgMar w:top="1440" w:right="1797" w:bottom="1440" w:left="1440" w:header="851" w:footer="851" w:gutter="0"/>
          <w:cols w:space="720"/>
          <w:titlePg/>
          <w:docGrid w:linePitch="272"/>
        </w:sectPr>
      </w:pPr>
    </w:p>
    <w:p w:rsidR="003F4757" w:rsidRDefault="003F4757" w:rsidP="00A15BCA"/>
    <w:p w:rsidR="003F4757" w:rsidRDefault="003F4757" w:rsidP="00032D66">
      <w:pPr>
        <w:pStyle w:val="Heading2"/>
        <w:numPr>
          <w:ilvl w:val="0"/>
          <w:numId w:val="0"/>
        </w:numPr>
        <w:ind w:left="576" w:hanging="576"/>
      </w:pPr>
      <w:bookmarkStart w:id="856" w:name="_Toc367895685"/>
      <w:r>
        <w:t xml:space="preserve">ANNEX </w:t>
      </w:r>
      <w:r w:rsidR="009E07A7">
        <w:t>C</w:t>
      </w:r>
      <w:r>
        <w:tab/>
      </w:r>
      <w:ins w:id="857" w:author="Hoppe " w:date="2014-07-16T13:41:00Z">
        <w:r w:rsidR="00C779FF">
          <w:t>Calculation e</w:t>
        </w:r>
      </w:ins>
      <w:del w:id="858" w:author="Hoppe " w:date="2014-07-16T13:42:00Z">
        <w:r w:rsidRPr="00325EEF" w:rsidDel="00C779FF">
          <w:rPr>
            <w:highlight w:val="yellow"/>
          </w:rPr>
          <w:delText>E</w:delText>
        </w:r>
      </w:del>
      <w:r w:rsidRPr="00325EEF">
        <w:rPr>
          <w:highlight w:val="yellow"/>
        </w:rPr>
        <w:t xml:space="preserve">xample </w:t>
      </w:r>
      <w:del w:id="859" w:author="Hoppe " w:date="2014-07-16T13:42:00Z">
        <w:r w:rsidRPr="00325EEF" w:rsidDel="00C779FF">
          <w:rPr>
            <w:highlight w:val="yellow"/>
          </w:rPr>
          <w:delText>of validation o</w:delText>
        </w:r>
      </w:del>
      <w:ins w:id="860" w:author="Hoppe " w:date="2014-07-16T13:42:00Z">
        <w:r w:rsidR="00C779FF">
          <w:rPr>
            <w:highlight w:val="yellow"/>
          </w:rPr>
          <w:t xml:space="preserve">for </w:t>
        </w:r>
      </w:ins>
      <w:del w:id="861" w:author="Hoppe " w:date="2014-07-16T13:42:00Z">
        <w:r w:rsidRPr="00325EEF" w:rsidDel="00C779FF">
          <w:rPr>
            <w:highlight w:val="yellow"/>
          </w:rPr>
          <w:delText>f</w:delText>
        </w:r>
      </w:del>
      <w:r w:rsidRPr="00325EEF">
        <w:rPr>
          <w:highlight w:val="yellow"/>
        </w:rPr>
        <w:t xml:space="preserve"> </w:t>
      </w:r>
      <w:ins w:id="862" w:author="Hoppe " w:date="2014-07-16T13:41:00Z">
        <w:r w:rsidR="00C779FF">
          <w:rPr>
            <w:highlight w:val="yellow"/>
          </w:rPr>
          <w:t xml:space="preserve">DGNSS signal </w:t>
        </w:r>
      </w:ins>
      <w:r w:rsidRPr="00325EEF">
        <w:rPr>
          <w:highlight w:val="yellow"/>
        </w:rPr>
        <w:t>availability and continuity</w:t>
      </w:r>
      <w:bookmarkEnd w:id="856"/>
      <w:ins w:id="863" w:author="Hoppe " w:date="2014-07-16T13:42:00Z">
        <w:r w:rsidR="00C779FF">
          <w:t xml:space="preserve"> in areas </w:t>
        </w:r>
      </w:ins>
      <w:ins w:id="864" w:author="Hoppe " w:date="2014-07-16T13:43:00Z">
        <w:r w:rsidR="00C779FF">
          <w:t>with multiple DGNSS signal reception</w:t>
        </w:r>
      </w:ins>
    </w:p>
    <w:p w:rsidR="00B21558" w:rsidRDefault="00B21558" w:rsidP="00332AD9">
      <w:pPr>
        <w:rPr>
          <w:ins w:id="865" w:author="Hoppe " w:date="2014-07-16T13:40:00Z"/>
        </w:rPr>
      </w:pPr>
    </w:p>
    <w:p w:rsidR="003F4757" w:rsidRDefault="00D84F2F" w:rsidP="00332AD9">
      <w:ins w:id="866" w:author="alang" w:date="2014-09-22T14:18:00Z">
        <w:r>
          <w:t xml:space="preserve">For this </w:t>
        </w:r>
        <w:proofErr w:type="gramStart"/>
        <w:r>
          <w:t xml:space="preserve">example </w:t>
        </w:r>
      </w:ins>
      <w:ins w:id="867" w:author="alang" w:date="2014-09-22T14:19:00Z">
        <w:r w:rsidR="00901A18">
          <w:t>,</w:t>
        </w:r>
        <w:proofErr w:type="gramEnd"/>
        <w:r w:rsidR="00901A18">
          <w:t xml:space="preserve"> the</w:t>
        </w:r>
      </w:ins>
      <w:del w:id="868" w:author="alang" w:date="2014-09-22T14:19:00Z">
        <w:r w:rsidR="003F4757" w:rsidDel="00901A18">
          <w:delText>A certain</w:delText>
        </w:r>
      </w:del>
      <w:r w:rsidR="003F4757">
        <w:t xml:space="preserve"> service area is designated to include the area within </w:t>
      </w:r>
      <w:r w:rsidR="003F4757" w:rsidRPr="001E448B">
        <w:rPr>
          <w:highlight w:val="yellow"/>
        </w:rPr>
        <w:t>100nm</w:t>
      </w:r>
      <w:r w:rsidR="003F4757">
        <w:t xml:space="preserve"> outside the coastal baseline and the sea area inside the baseline to a distance of 20nm from the </w:t>
      </w:r>
      <w:commentRangeStart w:id="869"/>
      <w:r w:rsidR="003F4757">
        <w:t>baseline</w:t>
      </w:r>
      <w:commentRangeEnd w:id="869"/>
      <w:r w:rsidR="00901A18">
        <w:rPr>
          <w:rStyle w:val="CommentReference"/>
        </w:rPr>
        <w:commentReference w:id="869"/>
      </w:r>
      <w:r w:rsidR="003F4757">
        <w:t xml:space="preserve">. The minimum required signal field strength is found to be </w:t>
      </w:r>
      <w:commentRangeStart w:id="870"/>
      <w:r w:rsidR="003F4757" w:rsidRPr="001E448B">
        <w:rPr>
          <w:highlight w:val="yellow"/>
        </w:rPr>
        <w:t>20uV/m</w:t>
      </w:r>
      <w:commentRangeEnd w:id="870"/>
      <w:r w:rsidR="00901A18">
        <w:rPr>
          <w:rStyle w:val="CommentReference"/>
        </w:rPr>
        <w:commentReference w:id="870"/>
      </w:r>
      <w:r w:rsidR="003F4757">
        <w:t>. There are 12 beacons providing signals in such a way that:</w:t>
      </w:r>
    </w:p>
    <w:p w:rsidR="003F4755" w:rsidRDefault="003F4757" w:rsidP="00325EEF">
      <w:pPr>
        <w:pStyle w:val="ListParagraph"/>
        <w:numPr>
          <w:ilvl w:val="0"/>
          <w:numId w:val="11"/>
        </w:numPr>
        <w:spacing w:before="0" w:after="200" w:line="276" w:lineRule="auto"/>
        <w:contextualSpacing/>
      </w:pPr>
      <w:r>
        <w:t>25% of the service area receive sufficiently strong signals from only one beacon</w:t>
      </w:r>
    </w:p>
    <w:p w:rsidR="003F4755" w:rsidRDefault="003F4757" w:rsidP="00325EEF">
      <w:pPr>
        <w:pStyle w:val="ListParagraph"/>
        <w:numPr>
          <w:ilvl w:val="0"/>
          <w:numId w:val="10"/>
        </w:numPr>
        <w:spacing w:before="0" w:after="200" w:line="276" w:lineRule="auto"/>
        <w:contextualSpacing/>
      </w:pPr>
      <w:r>
        <w:t>50% of the service area receive sufficiently strong signals from two beacons</w:t>
      </w:r>
    </w:p>
    <w:p w:rsidR="003F4755" w:rsidRDefault="003F4757" w:rsidP="00325EEF">
      <w:pPr>
        <w:pStyle w:val="ListParagraph"/>
        <w:numPr>
          <w:ilvl w:val="0"/>
          <w:numId w:val="10"/>
        </w:numPr>
        <w:spacing w:before="0" w:after="200" w:line="276" w:lineRule="auto"/>
        <w:contextualSpacing/>
      </w:pPr>
      <w:r>
        <w:t>25% of the service area receive sufficiently strong signals from three or more beacons</w:t>
      </w:r>
    </w:p>
    <w:p w:rsidR="003F4757" w:rsidRDefault="003F4757" w:rsidP="00332AD9">
      <w:r>
        <w:t xml:space="preserve">Signal availability is measured by far field monitor and by means of recording outages on individual beacons from the centralized beacon alarm-and-management system. The average MTBF for the 12 beacons was 2 failures/year = 4380 hours. </w:t>
      </w:r>
      <w:commentRangeStart w:id="871"/>
      <w:r>
        <w:t>Instances where accuracy and correction age was not within specifications were considered failure</w:t>
      </w:r>
      <w:commentRangeEnd w:id="871"/>
      <w:r w:rsidR="00901A18">
        <w:rPr>
          <w:rStyle w:val="CommentReference"/>
        </w:rPr>
        <w:commentReference w:id="871"/>
      </w:r>
      <w:r>
        <w:t>s. The average time to restore for the 12 beacons was 2 days = 48 hours.</w:t>
      </w:r>
    </w:p>
    <w:p w:rsidR="00901A18" w:rsidRDefault="003F4757" w:rsidP="00332AD9">
      <w:pPr>
        <w:rPr>
          <w:ins w:id="872" w:author="alang" w:date="2014-09-22T14:22:00Z"/>
        </w:rPr>
      </w:pPr>
      <w:del w:id="873" w:author="alang" w:date="2014-09-22T14:21:00Z">
        <w:r w:rsidDel="00901A18">
          <w:delText xml:space="preserve">From </w:delText>
        </w:r>
      </w:del>
      <w:ins w:id="874" w:author="alang" w:date="2014-09-22T14:21:00Z">
        <w:r w:rsidR="00901A18">
          <w:t>Using these figures and the availability equation for a single transmitter, the</w:t>
        </w:r>
      </w:ins>
      <w:del w:id="875" w:author="alang" w:date="2014-09-22T14:21:00Z">
        <w:r w:rsidDel="00901A18">
          <w:delText>this the</w:delText>
        </w:r>
      </w:del>
      <w:r>
        <w:t xml:space="preserve"> average signal availability</w:t>
      </w:r>
      <w:ins w:id="876" w:author="alang" w:date="2014-09-22T14:21:00Z">
        <w:r w:rsidR="00901A18">
          <w:t xml:space="preserve"> for each of the </w:t>
        </w:r>
      </w:ins>
      <w:del w:id="877" w:author="alang" w:date="2014-09-22T14:21:00Z">
        <w:r w:rsidDel="00901A18">
          <w:delText xml:space="preserve"> for the signals from the</w:delText>
        </w:r>
      </w:del>
      <w:r>
        <w:t xml:space="preserve"> 12 beacons is 1 - 2*48/4380 = 97</w:t>
      </w:r>
      <w:proofErr w:type="gramStart"/>
      <w:r>
        <w:t>,81</w:t>
      </w:r>
      <w:proofErr w:type="gramEnd"/>
      <w:r>
        <w:t>%</w:t>
      </w:r>
      <w:ins w:id="878" w:author="alang" w:date="2014-09-22T14:22:00Z">
        <w:r w:rsidR="00901A18">
          <w:t xml:space="preserve">. </w:t>
        </w:r>
      </w:ins>
    </w:p>
    <w:p w:rsidR="00901A18" w:rsidRDefault="00901A18" w:rsidP="00332AD9">
      <w:pPr>
        <w:rPr>
          <w:ins w:id="879" w:author="alang" w:date="2014-09-22T14:22:00Z"/>
        </w:rPr>
      </w:pPr>
    </w:p>
    <w:p w:rsidR="003F4757" w:rsidRDefault="00901A18" w:rsidP="00332AD9">
      <w:pPr>
        <w:rPr>
          <w:ins w:id="880" w:author="Hoppe " w:date="2014-07-16T13:43:00Z"/>
        </w:rPr>
      </w:pPr>
      <w:ins w:id="881" w:author="alang" w:date="2014-09-22T14:22:00Z">
        <w:r>
          <w:t xml:space="preserve">As such the </w:t>
        </w:r>
      </w:ins>
      <w:del w:id="882" w:author="alang" w:date="2014-09-22T14:22:00Z">
        <w:r w:rsidR="003F4757" w:rsidDel="00901A18">
          <w:delText xml:space="preserve"> and the</w:delText>
        </w:r>
      </w:del>
      <w:r w:rsidR="003F4757">
        <w:t xml:space="preserve"> average service availability within the service area is </w:t>
      </w:r>
      <w:r w:rsidR="003F4757" w:rsidRPr="00C0674B">
        <w:t>0</w:t>
      </w:r>
      <w:proofErr w:type="gramStart"/>
      <w:r w:rsidR="003F4757" w:rsidRPr="00C0674B">
        <w:t>,25</w:t>
      </w:r>
      <w:proofErr w:type="gramEnd"/>
      <w:r w:rsidR="003F4757" w:rsidRPr="00C0674B">
        <w:t>*</w:t>
      </w:r>
      <w:r w:rsidR="003F4757">
        <w:t>(1-(1-0,9781))</w:t>
      </w:r>
      <w:r w:rsidR="003F4757" w:rsidRPr="00C0674B">
        <w:t xml:space="preserve"> + 0,5*</w:t>
      </w:r>
      <w:r w:rsidR="003F4757">
        <w:t>(1-(1-0,</w:t>
      </w:r>
      <w:r w:rsidR="003F4757" w:rsidRPr="00C2308C">
        <w:t xml:space="preserve"> </w:t>
      </w:r>
      <w:r w:rsidR="003F4757">
        <w:t>9781)</w:t>
      </w:r>
      <w:r w:rsidR="003F4757">
        <w:rPr>
          <w:vertAlign w:val="superscript"/>
        </w:rPr>
        <w:t>2</w:t>
      </w:r>
      <w:r w:rsidR="003F4757">
        <w:t>) +</w:t>
      </w:r>
      <w:r w:rsidR="003F4757" w:rsidRPr="00C0674B">
        <w:t xml:space="preserve"> 0,25*</w:t>
      </w:r>
      <w:r w:rsidR="003F4757">
        <w:t>(1-(1-0,</w:t>
      </w:r>
      <w:r w:rsidR="003F4757" w:rsidRPr="00C2308C">
        <w:t xml:space="preserve"> </w:t>
      </w:r>
      <w:r w:rsidR="003F4757">
        <w:t>9781)</w:t>
      </w:r>
      <w:r w:rsidR="003F4757">
        <w:rPr>
          <w:vertAlign w:val="superscript"/>
        </w:rPr>
        <w:t>3</w:t>
      </w:r>
      <w:r w:rsidR="003F4757">
        <w:t xml:space="preserve">) = </w:t>
      </w:r>
      <w:commentRangeStart w:id="883"/>
      <w:r w:rsidR="003F4757">
        <w:t>99,42%, which is slightly below requirement.</w:t>
      </w:r>
      <w:commentRangeEnd w:id="883"/>
      <w:r>
        <w:rPr>
          <w:rStyle w:val="CommentReference"/>
        </w:rPr>
        <w:commentReference w:id="883"/>
      </w:r>
    </w:p>
    <w:p w:rsidR="00C779FF" w:rsidRDefault="00C779FF" w:rsidP="00332AD9"/>
    <w:p w:rsidR="003F4757" w:rsidRDefault="003F4757" w:rsidP="00332AD9">
      <w:r>
        <w:t>The average continuity is C = 1-CTI/MTBF =1-0,25/4380 = 99,994%, which is well above requirement.</w:t>
      </w:r>
    </w:p>
    <w:p w:rsidR="003F4757" w:rsidRDefault="003F4757" w:rsidP="00332AD9">
      <w:r>
        <w:br w:type="page"/>
      </w:r>
    </w:p>
    <w:p w:rsidR="003F4757" w:rsidRPr="002E5FC3" w:rsidRDefault="003F4757" w:rsidP="002E5FC3">
      <w:pPr>
        <w:pStyle w:val="Heading2"/>
        <w:numPr>
          <w:ilvl w:val="0"/>
          <w:numId w:val="0"/>
        </w:numPr>
        <w:ind w:left="576" w:hanging="576"/>
      </w:pPr>
      <w:bookmarkStart w:id="884" w:name="_Toc367895686"/>
      <w:r w:rsidRPr="00514C31">
        <w:rPr>
          <w:highlight w:val="yellow"/>
          <w:rPrChange w:id="885" w:author="Hoppe " w:date="2014-07-16T13:46:00Z">
            <w:rPr/>
          </w:rPrChange>
        </w:rPr>
        <w:lastRenderedPageBreak/>
        <w:t xml:space="preserve">ANNEX </w:t>
      </w:r>
      <w:r w:rsidR="009E07A7" w:rsidRPr="00514C31">
        <w:rPr>
          <w:highlight w:val="yellow"/>
          <w:rPrChange w:id="886" w:author="Hoppe " w:date="2014-07-16T13:46:00Z">
            <w:rPr/>
          </w:rPrChange>
        </w:rPr>
        <w:t>D</w:t>
      </w:r>
      <w:r w:rsidRPr="00514C31">
        <w:rPr>
          <w:highlight w:val="yellow"/>
          <w:rPrChange w:id="887" w:author="Hoppe " w:date="2014-07-16T13:46:00Z">
            <w:rPr/>
          </w:rPrChange>
        </w:rPr>
        <w:tab/>
        <w:t>Example link budget</w:t>
      </w:r>
      <w:bookmarkEnd w:id="8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8"/>
        <w:gridCol w:w="1925"/>
        <w:gridCol w:w="1860"/>
      </w:tblGrid>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r w:rsidRPr="000116A0">
              <w:rPr>
                <w:rFonts w:ascii="Arial" w:hAnsi="Arial"/>
              </w:rPr>
              <w:t>Signal</w:t>
            </w:r>
          </w:p>
        </w:tc>
        <w:tc>
          <w:tcPr>
            <w:tcW w:w="1692" w:type="dxa"/>
          </w:tcPr>
          <w:p w:rsidR="003F4757" w:rsidRPr="000116A0" w:rsidRDefault="003F4757" w:rsidP="00707EEE">
            <w:pPr>
              <w:widowControl w:val="0"/>
              <w:ind w:left="1415" w:hanging="283"/>
              <w:rPr>
                <w:rFonts w:ascii="Arial" w:hAnsi="Arial"/>
              </w:rPr>
            </w:pPr>
            <w:r w:rsidRPr="000116A0">
              <w:rPr>
                <w:rFonts w:ascii="Arial" w:hAnsi="Arial"/>
              </w:rPr>
              <w:t>Noise</w:t>
            </w: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Transmitter RF power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combiner, tuner and feeder losses</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gain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Propagation loss (ITU-R P.369-9)</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roofErr w:type="spellStart"/>
            <w:r w:rsidRPr="000116A0">
              <w:rPr>
                <w:rFonts w:ascii="Arial" w:hAnsi="Arial"/>
              </w:rPr>
              <w:t>Skywave</w:t>
            </w:r>
            <w:proofErr w:type="spellEnd"/>
            <w:r w:rsidRPr="000116A0">
              <w:rPr>
                <w:rFonts w:ascii="Arial" w:hAnsi="Arial"/>
              </w:rPr>
              <w:t xml:space="preserve"> fading margin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Atmospheric noise (ITU-R  P.372-10)</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Precipitation static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Man-made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Interference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 xml:space="preserve">Receiver antenna gain and feeder loss </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Receiver sensitivity</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Minimum SNR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rPr>
          <w:trHeight w:val="60"/>
        </w:trPr>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bl>
    <w:p w:rsidR="003F4757" w:rsidRDefault="003F4757" w:rsidP="00332AD9"/>
    <w:p w:rsidR="003F4757" w:rsidRPr="00332AD9" w:rsidRDefault="003F4757" w:rsidP="00332AD9"/>
    <w:p w:rsidR="00337F04" w:rsidRDefault="00337F04" w:rsidP="00337F04">
      <w:pPr>
        <w:jc w:val="both"/>
      </w:pPr>
    </w:p>
    <w:p w:rsidR="00337F04" w:rsidRPr="002E5FC3" w:rsidRDefault="00F45BFC" w:rsidP="00337F04">
      <w:pPr>
        <w:pStyle w:val="Heading2"/>
        <w:numPr>
          <w:ilvl w:val="0"/>
          <w:numId w:val="0"/>
        </w:numPr>
        <w:ind w:left="576" w:hanging="576"/>
      </w:pPr>
      <w:r>
        <w:br w:type="page"/>
      </w:r>
      <w:bookmarkStart w:id="888" w:name="_Toc367895687"/>
      <w:r w:rsidR="00337F04" w:rsidRPr="002E5FC3">
        <w:lastRenderedPageBreak/>
        <w:t xml:space="preserve">ANNEX </w:t>
      </w:r>
      <w:r w:rsidR="00337F04">
        <w:t>E</w:t>
      </w:r>
      <w:r w:rsidR="00337F04">
        <w:tab/>
        <w:t xml:space="preserve">System </w:t>
      </w:r>
      <w:r w:rsidR="00337F04" w:rsidRPr="002E5FC3">
        <w:t>A</w:t>
      </w:r>
      <w:r w:rsidR="00337F04">
        <w:t>vailability</w:t>
      </w:r>
      <w:bookmarkEnd w:id="888"/>
      <w:r w:rsidR="00337F04">
        <w:t xml:space="preserve"> </w:t>
      </w:r>
    </w:p>
    <w:p w:rsidR="00337F04" w:rsidRDefault="00337F04" w:rsidP="00337F04">
      <w:pPr>
        <w:jc w:val="both"/>
      </w:pPr>
    </w:p>
    <w:p w:rsidR="00337F04" w:rsidRDefault="00337F04" w:rsidP="00337F04">
      <w:pPr>
        <w:jc w:val="both"/>
      </w:pPr>
      <w:r>
        <w:t xml:space="preserve">During the navigation in harbour entrances, harbour approaches and coastal water (see IMO A.1046(27)) the performance of user’s receiver should be measured against integrity for a given accuracy level. That means that the performance of user’s receiver is measured against realized positioning, achieved position accuracy, and assessed position accuracy (integrity). In consequence, the system availability of DGNSS depends on DGNSS signal availability as well as GNSS signal and system availability in equal measure. </w:t>
      </w:r>
    </w:p>
    <w:p w:rsidR="00337F04" w:rsidRDefault="00337F04" w:rsidP="000252D7">
      <w:pPr>
        <w:pStyle w:val="ListParagraph"/>
        <w:numPr>
          <w:ilvl w:val="0"/>
          <w:numId w:val="2"/>
        </w:numPr>
        <w:spacing w:beforeLines="60" w:before="144" w:afterLines="60" w:after="144"/>
        <w:ind w:left="284" w:hanging="284"/>
        <w:jc w:val="both"/>
        <w:rPr>
          <w:rFonts w:ascii="Times New Roman" w:hAnsi="Times New Roman"/>
          <w:sz w:val="20"/>
        </w:rPr>
      </w:pPr>
      <w:commentRangeStart w:id="889"/>
      <w:r>
        <w:rPr>
          <w:rFonts w:ascii="Times New Roman" w:hAnsi="Times New Roman"/>
          <w:sz w:val="20"/>
        </w:rPr>
        <w:t>A precondition for position determination is an ensured GNSS signal availability at user site. The GNSS system availability considers the ability of the receiver to determine the position in case of ensured GNSS signal availability. Due to receiver malfunctions covering hardware errors and effects coming from disturbed GNSS signals it should be expected that the GNSS system availability is smaller than the GNSS signal availability</w:t>
      </w:r>
      <w:commentRangeEnd w:id="889"/>
      <w:r w:rsidR="00901A18">
        <w:rPr>
          <w:rStyle w:val="CommentReference"/>
          <w:rFonts w:ascii="Times New Roman" w:hAnsi="Times New Roman"/>
          <w:szCs w:val="20"/>
          <w:lang w:eastAsia="fi-FI"/>
        </w:rPr>
        <w:commentReference w:id="889"/>
      </w:r>
      <w:r>
        <w:rPr>
          <w:rFonts w:ascii="Times New Roman" w:hAnsi="Times New Roman"/>
          <w:sz w:val="20"/>
        </w:rPr>
        <w:t>:</w:t>
      </w:r>
    </w:p>
    <w:p w:rsidR="00337F04" w:rsidRDefault="00337F04" w:rsidP="0042763E">
      <w:pPr>
        <w:spacing w:beforeLines="60" w:before="144" w:afterLines="60" w:after="144"/>
        <w:jc w:val="both"/>
      </w:pPr>
      <w:r>
        <w:tab/>
      </w:r>
      <w:r>
        <w:tab/>
      </w:r>
      <w:r w:rsidRPr="00FC7415">
        <w:rPr>
          <w:position w:val="-16"/>
        </w:rPr>
        <w:object w:dxaOrig="4940" w:dyaOrig="400">
          <v:shape id="_x0000_i1033" type="#_x0000_t75" style="width:244.45pt;height:19.25pt" o:ole="">
            <v:imagedata r:id="rId42" o:title=""/>
          </v:shape>
          <o:OLEObject Type="Embed" ProgID="Equation.3" ShapeID="_x0000_i1033" DrawAspect="Content" ObjectID="_1472996601" r:id="rId43"/>
        </w:object>
      </w:r>
      <w:r>
        <w:tab/>
      </w:r>
      <w:proofErr w:type="gramStart"/>
      <w:r>
        <w:t>with</w:t>
      </w:r>
      <w:proofErr w:type="gramEnd"/>
    </w:p>
    <w:p w:rsidR="00337F04" w:rsidRDefault="00337F04" w:rsidP="00441C31">
      <w:pPr>
        <w:spacing w:beforeLines="60" w:before="144" w:afterLines="60" w:after="144"/>
        <w:jc w:val="both"/>
      </w:pPr>
      <w:r>
        <w:tab/>
      </w:r>
      <w:r>
        <w:tab/>
      </w:r>
      <w:r w:rsidRPr="00FC7415">
        <w:rPr>
          <w:position w:val="-12"/>
        </w:rPr>
        <w:object w:dxaOrig="1520" w:dyaOrig="320">
          <v:shape id="_x0000_i1034" type="#_x0000_t75" style="width:74.5pt;height:15.9pt" o:ole="">
            <v:imagedata r:id="rId44" o:title=""/>
          </v:shape>
          <o:OLEObject Type="Embed" ProgID="Equation.3" ShapeID="_x0000_i1034" DrawAspect="Content" ObjectID="_1472996602" r:id="rId45"/>
        </w:object>
      </w:r>
      <w:r>
        <w:t>.</w:t>
      </w:r>
    </w:p>
    <w:p w:rsidR="00337F04" w:rsidRDefault="00337F04">
      <w:pPr>
        <w:spacing w:beforeLines="60" w:before="144" w:afterLines="60" w:after="144"/>
        <w:jc w:val="both"/>
      </w:pPr>
      <w:r>
        <w:tab/>
        <w:t xml:space="preserve">The decrease of availability induced by GNSS equipment is modelled </w:t>
      </w:r>
      <w:proofErr w:type="gramStart"/>
      <w:r>
        <w:t xml:space="preserve">by </w:t>
      </w:r>
      <w:proofErr w:type="gramEnd"/>
      <w:r w:rsidRPr="00B62A67">
        <w:rPr>
          <w:position w:val="-12"/>
        </w:rPr>
        <w:object w:dxaOrig="940" w:dyaOrig="320">
          <v:shape id="_x0000_i1035" type="#_x0000_t75" style="width:46.05pt;height:15.9pt" o:ole="">
            <v:imagedata r:id="rId46" o:title=""/>
          </v:shape>
          <o:OLEObject Type="Embed" ProgID="Equation.3" ShapeID="_x0000_i1035" DrawAspect="Content" ObjectID="_1472996603" r:id="rId47"/>
        </w:object>
      </w:r>
      <w:r>
        <w:t>.</w:t>
      </w:r>
    </w:p>
    <w:p w:rsidR="00337F04" w:rsidRDefault="00337F04">
      <w:pPr>
        <w:pStyle w:val="ListParagraph"/>
        <w:numPr>
          <w:ilvl w:val="0"/>
          <w:numId w:val="2"/>
        </w:numPr>
        <w:spacing w:beforeLines="60" w:before="144" w:afterLines="60" w:after="144"/>
        <w:ind w:left="284" w:hanging="284"/>
        <w:jc w:val="both"/>
        <w:rPr>
          <w:rFonts w:ascii="Times New Roman" w:hAnsi="Times New Roman"/>
          <w:sz w:val="20"/>
        </w:rPr>
      </w:pPr>
      <w:commentRangeStart w:id="890"/>
      <w:r>
        <w:rPr>
          <w:rFonts w:ascii="Times New Roman" w:hAnsi="Times New Roman"/>
          <w:sz w:val="20"/>
        </w:rPr>
        <w:t>Assuming that only a DGNSS based positioning can meet the desired accuracy level and ensures the required integrity monitoring, the DGNSS system availability can only be achieved</w:t>
      </w:r>
      <w:del w:id="891" w:author="alang" w:date="2014-09-22T14:27:00Z">
        <w:r w:rsidDel="00901A18">
          <w:rPr>
            <w:rFonts w:ascii="Times New Roman" w:hAnsi="Times New Roman"/>
            <w:sz w:val="20"/>
          </w:rPr>
          <w:delText>,</w:delText>
        </w:r>
      </w:del>
      <w:r>
        <w:rPr>
          <w:rFonts w:ascii="Times New Roman" w:hAnsi="Times New Roman"/>
          <w:sz w:val="20"/>
        </w:rPr>
        <w:t xml:space="preserve"> if in case of GNSS and DGNSS signal availability the GNSS/DGNSS sensor is able to determine and assess the position. </w:t>
      </w:r>
      <w:commentRangeEnd w:id="890"/>
      <w:r w:rsidR="00901A18">
        <w:rPr>
          <w:rStyle w:val="CommentReference"/>
          <w:rFonts w:ascii="Times New Roman" w:hAnsi="Times New Roman"/>
          <w:szCs w:val="20"/>
          <w:lang w:eastAsia="fi-FI"/>
        </w:rPr>
        <w:commentReference w:id="890"/>
      </w:r>
    </w:p>
    <w:p w:rsidR="00337F04" w:rsidRDefault="00337F04">
      <w:pPr>
        <w:spacing w:beforeLines="60" w:before="144" w:afterLines="60" w:after="144"/>
        <w:jc w:val="both"/>
      </w:pPr>
      <w:r>
        <w:tab/>
      </w:r>
      <w:r w:rsidRPr="00FC7415">
        <w:rPr>
          <w:position w:val="-16"/>
        </w:rPr>
        <w:object w:dxaOrig="6240" w:dyaOrig="400">
          <v:shape id="_x0000_i1036" type="#_x0000_t75" style="width:308.1pt;height:19.25pt" o:ole="">
            <v:imagedata r:id="rId48" o:title=""/>
          </v:shape>
          <o:OLEObject Type="Embed" ProgID="Equation.3" ShapeID="_x0000_i1036" DrawAspect="Content" ObjectID="_1472996604" r:id="rId49"/>
        </w:object>
      </w:r>
      <w:r w:rsidR="00325EEF">
        <w:t xml:space="preserve"> </w:t>
      </w:r>
      <w:r>
        <w:tab/>
      </w:r>
      <w:proofErr w:type="gramStart"/>
      <w:r>
        <w:t>with</w:t>
      </w:r>
      <w:proofErr w:type="gramEnd"/>
    </w:p>
    <w:p w:rsidR="00337F04" w:rsidRDefault="00337F04">
      <w:pPr>
        <w:spacing w:beforeLines="60" w:before="144" w:afterLines="60" w:after="144"/>
        <w:jc w:val="both"/>
      </w:pPr>
      <w:r>
        <w:tab/>
      </w:r>
      <w:r>
        <w:tab/>
      </w:r>
      <w:r w:rsidRPr="00FC7415">
        <w:rPr>
          <w:position w:val="-12"/>
        </w:rPr>
        <w:object w:dxaOrig="1520" w:dyaOrig="320">
          <v:shape id="_x0000_i1037" type="#_x0000_t75" style="width:74.5pt;height:15.9pt" o:ole="">
            <v:imagedata r:id="rId44" o:title=""/>
          </v:shape>
          <o:OLEObject Type="Embed" ProgID="Equation.3" ShapeID="_x0000_i1037" DrawAspect="Content" ObjectID="_1472996605" r:id="rId50"/>
        </w:object>
      </w:r>
      <w:r>
        <w:t>.</w:t>
      </w:r>
    </w:p>
    <w:p w:rsidR="00337F04" w:rsidRDefault="00337F04">
      <w:pPr>
        <w:spacing w:beforeLines="60" w:before="144" w:afterLines="60" w:after="144"/>
        <w:jc w:val="both"/>
      </w:pPr>
      <w:r>
        <w:tab/>
        <w:t xml:space="preserve">The decrease of availability induced by combined GNSS/DGNSS equipment is modelled </w:t>
      </w:r>
      <w:proofErr w:type="gramStart"/>
      <w:r>
        <w:t xml:space="preserve">by </w:t>
      </w:r>
      <w:proofErr w:type="gramEnd"/>
      <w:r w:rsidRPr="00B62A67">
        <w:rPr>
          <w:position w:val="-12"/>
        </w:rPr>
        <w:object w:dxaOrig="1040" w:dyaOrig="320">
          <v:shape id="_x0000_i1038" type="#_x0000_t75" style="width:51.9pt;height:15.9pt" o:ole="">
            <v:imagedata r:id="rId51" o:title=""/>
          </v:shape>
          <o:OLEObject Type="Embed" ProgID="Equation.3" ShapeID="_x0000_i1038" DrawAspect="Content" ObjectID="_1472996606" r:id="rId52"/>
        </w:object>
      </w:r>
      <w:r>
        <w:t>.</w:t>
      </w:r>
    </w:p>
    <w:p w:rsidR="00337F04" w:rsidRDefault="00337F04" w:rsidP="00337F04">
      <w:pPr>
        <w:jc w:val="both"/>
      </w:pPr>
      <w:commentRangeStart w:id="892"/>
      <w:r>
        <w:t>Due to occurrence of spatial decorrelation effects and performance differences in applied GNSS/DGNSS receivers it should be expected that the DGNSS system availability estimated at a monitor site differs from user’s DGNSS system availability.</w:t>
      </w:r>
      <w:commentRangeEnd w:id="892"/>
      <w:r w:rsidR="00396A3B">
        <w:rPr>
          <w:rStyle w:val="CommentReference"/>
        </w:rPr>
        <w:commentReference w:id="892"/>
      </w:r>
    </w:p>
    <w:p w:rsidR="00337F04" w:rsidRDefault="00337F04" w:rsidP="00337F04">
      <w:pPr>
        <w:jc w:val="both"/>
      </w:pPr>
      <w:r>
        <w:tab/>
      </w:r>
      <w:r w:rsidRPr="0087116A">
        <w:rPr>
          <w:position w:val="-16"/>
        </w:rPr>
        <w:object w:dxaOrig="2960" w:dyaOrig="400">
          <v:shape id="_x0000_i1039" type="#_x0000_t75" style="width:143.15pt;height:20.1pt" o:ole="">
            <v:imagedata r:id="rId53" o:title=""/>
          </v:shape>
          <o:OLEObject Type="Embed" ProgID="Equation.3" ShapeID="_x0000_i1039" DrawAspect="Content" ObjectID="_1472996607" r:id="rId54"/>
        </w:object>
      </w:r>
      <w:r>
        <w:t>.</w:t>
      </w:r>
    </w:p>
    <w:p w:rsidR="00337F04" w:rsidRDefault="00337F04" w:rsidP="00337F04">
      <w:pPr>
        <w:jc w:val="both"/>
      </w:pPr>
      <w:r>
        <w:t xml:space="preserve">The reliability of GNSS and DGNSS related availability statements can be improved, if more than one monitoring site is used for the evaluation of GNSS as well as DGNSS signal and system availability. This would allow the application of enhanced error detection and separation methods and reduces the influence of single sensor failures on the evaluation results.  For instance, the missing of GNSS measurements at a services site can be caused by a complete outage of GNSS, by local disturbances of signal propagation (e.g. interferences) or by malfunction of the GNSS sensor used for data acquisition. Using several GNSS sensors for service provision and monitoring the outage of single sensors can be </w:t>
      </w:r>
      <w:del w:id="893" w:author="Hoppe " w:date="2014-07-16T12:15:00Z">
        <w:r w:rsidDel="00362B0B">
          <w:delText>overbridged</w:delText>
        </w:r>
      </w:del>
      <w:ins w:id="894" w:author="Hoppe " w:date="2014-07-16T12:15:00Z">
        <w:r w:rsidR="00362B0B">
          <w:t>over bridged</w:t>
        </w:r>
      </w:ins>
      <w:r>
        <w:t xml:space="preserve"> to reduce the influence of single sensors on system availability. </w:t>
      </w:r>
    </w:p>
    <w:p w:rsidR="003F4757" w:rsidRDefault="00337F04" w:rsidP="00337F04">
      <w:r>
        <w:t xml:space="preserve">If the availability is related to a single measuring location and time point, the availability describes the momentary status of DGNSS service usability for positioning. Analysing the availability over an operation period at one or more locations is more an operational task of service providers to characterize the DGNSS service availability by experimental evaluated probability statements (see chapter 4). </w:t>
      </w:r>
      <w:commentRangeStart w:id="895"/>
      <w:r>
        <w:t>Due to dependencies between GNSS and DGNSS system availability a GNSS system availability of exactly 99.8% results in</w:t>
      </w:r>
      <w:del w:id="896" w:author="alang" w:date="2014-09-22T14:32:00Z">
        <w:r w:rsidDel="00396A3B">
          <w:delText>to</w:delText>
        </w:r>
      </w:del>
      <w:r>
        <w:t xml:space="preserve"> the fact that a DGNSS system availability of 99.8% will be impossible</w:t>
      </w:r>
      <w:commentRangeEnd w:id="895"/>
      <w:r w:rsidR="00396A3B">
        <w:rPr>
          <w:rStyle w:val="CommentReference"/>
        </w:rPr>
        <w:commentReference w:id="895"/>
      </w:r>
      <w:r>
        <w:t>. Therefore service providers are requested to pro</w:t>
      </w:r>
      <w:del w:id="897" w:author="alang" w:date="2014-09-22T14:33:00Z">
        <w:r w:rsidDel="00396A3B">
          <w:delText>o</w:delText>
        </w:r>
      </w:del>
      <w:ins w:id="898" w:author="alang" w:date="2014-09-22T14:33:00Z">
        <w:r w:rsidR="00396A3B">
          <w:t>ve</w:t>
        </w:r>
      </w:ins>
      <w:del w:id="899" w:author="alang" w:date="2014-09-22T14:33:00Z">
        <w:r w:rsidDel="00396A3B">
          <w:delText>f</w:delText>
        </w:r>
      </w:del>
      <w:r>
        <w:t xml:space="preserve"> the fulfilment of the DGNSS signal availability (99.8%) in minimum. Furthermore, the ability of a DGNSS service to generate warnings within 10 s in cases of malfunctions, non-availability and discontinuity should be experimental evaluated by the service provider. Additionally, service providers are encouraged to publish the measurement and analysis procedures applied for monitoring and evaluation of DGNSS signal and system availability. In safety-critical areas with high risk level a monitoring and evaluation of DGNSS system availability is considered as suitable approach to enhance the safety of DGNSS based positioning.</w:t>
      </w:r>
    </w:p>
    <w:p w:rsidR="00EF42D3" w:rsidRDefault="003228FF">
      <w:pPr>
        <w:pStyle w:val="Heading2"/>
        <w:numPr>
          <w:ilvl w:val="0"/>
          <w:numId w:val="0"/>
        </w:numPr>
        <w:ind w:left="576" w:hanging="576"/>
      </w:pPr>
      <w:r>
        <w:br w:type="page"/>
      </w:r>
      <w:bookmarkStart w:id="900" w:name="_Toc367895688"/>
      <w:r w:rsidRPr="002E5FC3">
        <w:lastRenderedPageBreak/>
        <w:t xml:space="preserve">ANNEX </w:t>
      </w:r>
      <w:r>
        <w:t>F</w:t>
      </w:r>
      <w:r>
        <w:tab/>
        <w:t xml:space="preserve">MF Antenna </w:t>
      </w:r>
      <w:r w:rsidR="00F45BFC">
        <w:t>Performance</w:t>
      </w:r>
      <w:bookmarkEnd w:id="900"/>
    </w:p>
    <w:p w:rsidR="003228FF" w:rsidRDefault="003228FF" w:rsidP="003228FF">
      <w:pPr>
        <w:suppressAutoHyphens/>
        <w:jc w:val="both"/>
      </w:pPr>
    </w:p>
    <w:p w:rsidR="003228FF" w:rsidRDefault="003228FF" w:rsidP="003228FF">
      <w:pPr>
        <w:suppressAutoHyphens/>
        <w:jc w:val="both"/>
      </w:pPr>
      <w:r>
        <w:t>T</w:t>
      </w:r>
      <w:r w:rsidRPr="00FC1E6E">
        <w:t xml:space="preserve">he overall performance of a transmitting antenna in the MF band </w:t>
      </w:r>
      <w:r>
        <w:t>is characterized by following technical items:</w:t>
      </w:r>
    </w:p>
    <w:p w:rsidR="003228FF" w:rsidRPr="00C14CCD" w:rsidRDefault="003228FF" w:rsidP="000252D7">
      <w:pPr>
        <w:pStyle w:val="ListParagraph"/>
        <w:numPr>
          <w:ilvl w:val="0"/>
          <w:numId w:val="2"/>
        </w:numPr>
        <w:spacing w:beforeLines="60" w:before="144" w:afterLines="60" w:after="144"/>
        <w:ind w:left="284" w:hanging="284"/>
        <w:jc w:val="both"/>
      </w:pPr>
      <w:proofErr w:type="gramStart"/>
      <w:r w:rsidRPr="00C14CCD">
        <w:rPr>
          <w:rFonts w:ascii="Times New Roman" w:hAnsi="Times New Roman"/>
          <w:sz w:val="20"/>
        </w:rPr>
        <w:t>effective</w:t>
      </w:r>
      <w:proofErr w:type="gramEnd"/>
      <w:r w:rsidRPr="00C14CCD">
        <w:rPr>
          <w:rFonts w:ascii="Times New Roman" w:hAnsi="Times New Roman"/>
          <w:sz w:val="20"/>
        </w:rPr>
        <w:t xml:space="preserve"> antenna height and radiation resistance depending from antenna type and size (height, width, guy wires, if used, etc.);</w:t>
      </w:r>
    </w:p>
    <w:p w:rsidR="003228FF" w:rsidRDefault="003228FF" w:rsidP="00967410">
      <w:pPr>
        <w:pStyle w:val="ListParagraph"/>
        <w:numPr>
          <w:ilvl w:val="0"/>
          <w:numId w:val="2"/>
        </w:numPr>
        <w:spacing w:beforeLines="60" w:before="144" w:afterLines="60" w:after="144"/>
        <w:ind w:left="284" w:hanging="284"/>
        <w:jc w:val="both"/>
      </w:pPr>
      <w:r w:rsidRPr="00C14CCD">
        <w:rPr>
          <w:rFonts w:ascii="Times New Roman" w:hAnsi="Times New Roman"/>
          <w:sz w:val="20"/>
        </w:rPr>
        <w:t>antenna efficiency, total antenna resistance and earth resistance;</w:t>
      </w:r>
    </w:p>
    <w:p w:rsidR="003228FF" w:rsidRDefault="003228FF" w:rsidP="0042763E">
      <w:pPr>
        <w:pStyle w:val="ListParagraph"/>
        <w:numPr>
          <w:ilvl w:val="0"/>
          <w:numId w:val="2"/>
        </w:numPr>
        <w:spacing w:beforeLines="60" w:before="144" w:afterLines="60" w:after="144"/>
        <w:ind w:left="284" w:hanging="284"/>
        <w:jc w:val="both"/>
      </w:pPr>
      <w:r w:rsidRPr="00C14CCD">
        <w:rPr>
          <w:rFonts w:ascii="Times New Roman" w:hAnsi="Times New Roman"/>
          <w:sz w:val="20"/>
        </w:rPr>
        <w:t>service range of the station as a function of transmitter output power;</w:t>
      </w:r>
    </w:p>
    <w:p w:rsidR="003228FF" w:rsidRDefault="003228FF" w:rsidP="00441C31">
      <w:pPr>
        <w:pStyle w:val="ListParagraph"/>
        <w:numPr>
          <w:ilvl w:val="0"/>
          <w:numId w:val="2"/>
        </w:numPr>
        <w:spacing w:beforeLines="60" w:before="144" w:afterLines="60" w:after="144"/>
        <w:ind w:left="284" w:hanging="284"/>
        <w:jc w:val="both"/>
      </w:pPr>
      <w:r w:rsidRPr="00C14CCD">
        <w:rPr>
          <w:rFonts w:ascii="Times New Roman" w:hAnsi="Times New Roman"/>
          <w:sz w:val="20"/>
        </w:rPr>
        <w:t>insulation resistance;</w:t>
      </w:r>
      <w:r>
        <w:rPr>
          <w:rFonts w:ascii="Times New Roman" w:hAnsi="Times New Roman"/>
          <w:sz w:val="20"/>
        </w:rPr>
        <w:t xml:space="preserve"> and</w:t>
      </w:r>
    </w:p>
    <w:p w:rsidR="003228FF" w:rsidRDefault="003228FF">
      <w:pPr>
        <w:pStyle w:val="ListParagraph"/>
        <w:numPr>
          <w:ilvl w:val="0"/>
          <w:numId w:val="2"/>
        </w:numPr>
        <w:spacing w:beforeLines="60" w:before="144" w:afterLines="60" w:after="144"/>
        <w:ind w:left="284" w:hanging="284"/>
        <w:jc w:val="both"/>
      </w:pPr>
      <w:proofErr w:type="gramStart"/>
      <w:r w:rsidRPr="00C14CCD">
        <w:rPr>
          <w:rFonts w:ascii="Times New Roman" w:hAnsi="Times New Roman"/>
          <w:sz w:val="20"/>
        </w:rPr>
        <w:t>influence</w:t>
      </w:r>
      <w:proofErr w:type="gramEnd"/>
      <w:r w:rsidRPr="00C14CCD">
        <w:rPr>
          <w:rFonts w:ascii="Times New Roman" w:hAnsi="Times New Roman"/>
          <w:sz w:val="20"/>
        </w:rPr>
        <w:t xml:space="preserve"> of salt spray, dirt, ice and wind load </w:t>
      </w:r>
      <w:r>
        <w:rPr>
          <w:rFonts w:ascii="Times New Roman" w:hAnsi="Times New Roman"/>
          <w:sz w:val="20"/>
        </w:rPr>
        <w:t>.</w:t>
      </w:r>
    </w:p>
    <w:p w:rsidR="003228FF" w:rsidRDefault="003228FF" w:rsidP="003228FF">
      <w:pPr>
        <w:jc w:val="both"/>
      </w:pPr>
      <w:r>
        <w:t xml:space="preserve">To plan a DGNSS site with a planned range at a given field strength level (typically </w:t>
      </w:r>
      <w:r w:rsidRPr="005A5301">
        <w:t>50, 75 or 100 µV/m)</w:t>
      </w:r>
      <w:r>
        <w:t xml:space="preserve"> it is essential to have a useful combination of transmitter output power and an MF antenna which ensures an adequate</w:t>
      </w:r>
      <w:r w:rsidRPr="005A5301">
        <w:t xml:space="preserve"> antenna efficiency</w:t>
      </w:r>
      <w:r>
        <w:t>. The antenna efficiency depends mainly on two factors:</w:t>
      </w:r>
    </w:p>
    <w:p w:rsidR="003228FF" w:rsidRPr="00C14CCD" w:rsidRDefault="003228FF" w:rsidP="000252D7">
      <w:pPr>
        <w:pStyle w:val="ListParagraph"/>
        <w:numPr>
          <w:ilvl w:val="0"/>
          <w:numId w:val="2"/>
        </w:numPr>
        <w:spacing w:beforeLines="60" w:before="144" w:afterLines="60" w:after="144"/>
        <w:ind w:left="284" w:hanging="284"/>
        <w:jc w:val="both"/>
      </w:pPr>
      <w:r w:rsidRPr="00C14CCD">
        <w:rPr>
          <w:rFonts w:ascii="Times New Roman" w:hAnsi="Times New Roman"/>
          <w:sz w:val="20"/>
        </w:rPr>
        <w:t>the radiation resistance which depends on the shape and h</w:t>
      </w:r>
      <w:r>
        <w:rPr>
          <w:rFonts w:ascii="Times New Roman" w:hAnsi="Times New Roman"/>
          <w:sz w:val="20"/>
        </w:rPr>
        <w:t>e</w:t>
      </w:r>
      <w:r w:rsidRPr="00C14CCD">
        <w:rPr>
          <w:rFonts w:ascii="Times New Roman" w:hAnsi="Times New Roman"/>
          <w:sz w:val="20"/>
        </w:rPr>
        <w:t>ight of the antenna (expresse</w:t>
      </w:r>
      <w:r>
        <w:rPr>
          <w:rFonts w:ascii="Times New Roman" w:hAnsi="Times New Roman"/>
          <w:sz w:val="20"/>
        </w:rPr>
        <w:t>d by the efficient electrical hei</w:t>
      </w:r>
      <w:r w:rsidRPr="00C14CCD">
        <w:rPr>
          <w:rFonts w:ascii="Times New Roman" w:hAnsi="Times New Roman"/>
          <w:sz w:val="20"/>
        </w:rPr>
        <w:t>ght of an antenna (</w:t>
      </w:r>
      <w:proofErr w:type="spellStart"/>
      <w:r w:rsidRPr="00C14CCD">
        <w:rPr>
          <w:rFonts w:ascii="Times New Roman" w:hAnsi="Times New Roman"/>
          <w:sz w:val="20"/>
        </w:rPr>
        <w:t>Heff</w:t>
      </w:r>
      <w:proofErr w:type="spellEnd"/>
      <w:r w:rsidRPr="00C14CCD">
        <w:rPr>
          <w:rFonts w:ascii="Times New Roman" w:hAnsi="Times New Roman"/>
          <w:sz w:val="20"/>
        </w:rPr>
        <w:t>)</w:t>
      </w:r>
      <w:r>
        <w:rPr>
          <w:rFonts w:ascii="Times New Roman" w:hAnsi="Times New Roman"/>
          <w:sz w:val="20"/>
        </w:rPr>
        <w:t>; and</w:t>
      </w:r>
    </w:p>
    <w:p w:rsidR="003228FF" w:rsidRDefault="003228FF" w:rsidP="00967410">
      <w:pPr>
        <w:pStyle w:val="ListParagraph"/>
        <w:numPr>
          <w:ilvl w:val="0"/>
          <w:numId w:val="2"/>
        </w:numPr>
        <w:spacing w:beforeLines="60" w:before="144" w:afterLines="60" w:after="144"/>
        <w:ind w:left="284" w:hanging="284"/>
        <w:jc w:val="both"/>
      </w:pPr>
      <w:proofErr w:type="gramStart"/>
      <w:r w:rsidRPr="00C14CCD">
        <w:rPr>
          <w:rFonts w:ascii="Times New Roman" w:hAnsi="Times New Roman"/>
          <w:sz w:val="20"/>
        </w:rPr>
        <w:t>the</w:t>
      </w:r>
      <w:proofErr w:type="gramEnd"/>
      <w:r w:rsidRPr="00C14CCD">
        <w:rPr>
          <w:rFonts w:ascii="Times New Roman" w:hAnsi="Times New Roman"/>
          <w:sz w:val="20"/>
        </w:rPr>
        <w:t xml:space="preserve"> total series resistance at the antenna input which is a sum of  losses within the loading and tuning coil as well as the losses in the earth</w:t>
      </w:r>
      <w:r>
        <w:rPr>
          <w:rFonts w:ascii="Times New Roman" w:hAnsi="Times New Roman"/>
          <w:sz w:val="20"/>
        </w:rPr>
        <w:t>.</w:t>
      </w:r>
    </w:p>
    <w:p w:rsidR="003228FF" w:rsidRDefault="003228FF" w:rsidP="003228FF">
      <w:pPr>
        <w:jc w:val="both"/>
      </w:pPr>
      <w:r>
        <w:t>The following part will provide short background information about the interrelation of the physical antenna height, effective antenna height, the radiation resistance (</w:t>
      </w:r>
      <w:proofErr w:type="spellStart"/>
      <w:r>
        <w:t>R</w:t>
      </w:r>
      <w:r w:rsidRPr="008B29F4">
        <w:rPr>
          <w:vertAlign w:val="subscript"/>
        </w:rPr>
        <w:t>rad</w:t>
      </w:r>
      <w:proofErr w:type="spellEnd"/>
      <w:r>
        <w:t xml:space="preserve">), and the antenna efficiency η. The antenna (or power) efficiency </w:t>
      </w:r>
      <w:r>
        <w:sym w:font="Symbol" w:char="F068"/>
      </w:r>
      <w:r>
        <w:t xml:space="preserve"> is given by</w:t>
      </w:r>
    </w:p>
    <w:p w:rsidR="003228FF" w:rsidRDefault="003228FF" w:rsidP="003228FF">
      <w:pPr>
        <w:jc w:val="both"/>
      </w:pPr>
      <w:r>
        <w:tab/>
        <w:t xml:space="preserve"> </w:t>
      </w:r>
      <w:r w:rsidRPr="008B29F4">
        <w:rPr>
          <w:position w:val="-30"/>
        </w:rPr>
        <w:object w:dxaOrig="6840" w:dyaOrig="720">
          <v:shape id="_x0000_i1040" type="#_x0000_t75" style="width:342.4pt;height:36pt" o:ole="">
            <v:imagedata r:id="rId55" o:title=""/>
          </v:shape>
          <o:OLEObject Type="Embed" ProgID="Equation.3" ShapeID="_x0000_i1040" DrawAspect="Content" ObjectID="_1472996608" r:id="rId56"/>
        </w:object>
      </w:r>
    </w:p>
    <w:p w:rsidR="003228FF" w:rsidRDefault="003228FF" w:rsidP="003228FF">
      <w:proofErr w:type="gramStart"/>
      <w:r>
        <w:t>and</w:t>
      </w:r>
      <w:proofErr w:type="gramEnd"/>
      <w:r>
        <w:t xml:space="preserve">  </w:t>
      </w:r>
    </w:p>
    <w:p w:rsidR="003228FF" w:rsidRDefault="003228FF" w:rsidP="003228FF">
      <w:r>
        <w:tab/>
      </w:r>
      <w:r w:rsidRPr="00CD2279">
        <w:rPr>
          <w:position w:val="-10"/>
        </w:rPr>
        <w:object w:dxaOrig="279" w:dyaOrig="300">
          <v:shape id="_x0000_i1041" type="#_x0000_t75" style="width:13.4pt;height:15.9pt" o:ole="">
            <v:imagedata r:id="rId57" o:title=""/>
          </v:shape>
          <o:OLEObject Type="Embed" ProgID="Equation.3" ShapeID="_x0000_i1041" DrawAspect="Content" ObjectID="_1472996609" r:id="rId58"/>
        </w:object>
      </w:r>
      <w:r>
        <w:t xml:space="preserve"> </w:t>
      </w:r>
      <w:r>
        <w:tab/>
        <w:t>-</w:t>
      </w:r>
      <w:r>
        <w:tab/>
        <w:t>input power</w:t>
      </w:r>
    </w:p>
    <w:p w:rsidR="003228FF" w:rsidRDefault="003228FF" w:rsidP="003228FF">
      <w:r>
        <w:tab/>
      </w:r>
      <w:r w:rsidRPr="00CD2279">
        <w:rPr>
          <w:position w:val="-10"/>
        </w:rPr>
        <w:object w:dxaOrig="340" w:dyaOrig="300">
          <v:shape id="_x0000_i1042" type="#_x0000_t75" style="width:17.6pt;height:15.9pt" o:ole="">
            <v:imagedata r:id="rId59" o:title=""/>
          </v:shape>
          <o:OLEObject Type="Embed" ProgID="Equation.3" ShapeID="_x0000_i1042" DrawAspect="Content" ObjectID="_1472996610" r:id="rId60"/>
        </w:object>
      </w:r>
      <w:r>
        <w:tab/>
        <w:t>-</w:t>
      </w:r>
      <w:r>
        <w:tab/>
        <w:t>radiated power</w:t>
      </w:r>
    </w:p>
    <w:p w:rsidR="003228FF" w:rsidRDefault="003228FF" w:rsidP="003228FF">
      <w:r>
        <w:tab/>
      </w:r>
      <w:r w:rsidRPr="00CD2279">
        <w:rPr>
          <w:position w:val="-10"/>
        </w:rPr>
        <w:object w:dxaOrig="240" w:dyaOrig="300">
          <v:shape id="_x0000_i1043" type="#_x0000_t75" style="width:11.7pt;height:15.9pt" o:ole="">
            <v:imagedata r:id="rId61" o:title=""/>
          </v:shape>
          <o:OLEObject Type="Embed" ProgID="Equation.3" ShapeID="_x0000_i1043" DrawAspect="Content" ObjectID="_1472996611" r:id="rId62"/>
        </w:object>
      </w:r>
      <w:r>
        <w:t xml:space="preserve">    </w:t>
      </w:r>
      <w:r>
        <w:tab/>
        <w:t xml:space="preserve">- </w:t>
      </w:r>
      <w:r>
        <w:tab/>
      </w:r>
      <w:proofErr w:type="gramStart"/>
      <w:r>
        <w:t>antenna</w:t>
      </w:r>
      <w:proofErr w:type="gramEnd"/>
      <w:r>
        <w:t xml:space="preserve"> current at antenna input</w:t>
      </w:r>
    </w:p>
    <w:p w:rsidR="003228FF" w:rsidRDefault="003228FF" w:rsidP="003228FF">
      <w:r>
        <w:tab/>
      </w:r>
      <w:r w:rsidRPr="00CD2279">
        <w:rPr>
          <w:position w:val="-10"/>
        </w:rPr>
        <w:object w:dxaOrig="360" w:dyaOrig="300">
          <v:shape id="_x0000_i1044" type="#_x0000_t75" style="width:18.4pt;height:15.9pt" o:ole="">
            <v:imagedata r:id="rId63" o:title=""/>
          </v:shape>
          <o:OLEObject Type="Embed" ProgID="Equation.3" ShapeID="_x0000_i1044" DrawAspect="Content" ObjectID="_1472996612" r:id="rId64"/>
        </w:object>
      </w:r>
      <w:r>
        <w:tab/>
        <w:t>-</w:t>
      </w:r>
      <w:r>
        <w:tab/>
      </w:r>
      <w:proofErr w:type="gramStart"/>
      <w:r>
        <w:t>total</w:t>
      </w:r>
      <w:proofErr w:type="gramEnd"/>
      <w:r>
        <w:t xml:space="preserve"> series resistance of the antenna resonant circuit</w:t>
      </w:r>
    </w:p>
    <w:p w:rsidR="003228FF" w:rsidRDefault="003228FF" w:rsidP="003228FF">
      <w:r>
        <w:tab/>
      </w:r>
      <w:r w:rsidRPr="008B29F4">
        <w:rPr>
          <w:position w:val="-12"/>
        </w:rPr>
        <w:object w:dxaOrig="440" w:dyaOrig="380">
          <v:shape id="_x0000_i1045" type="#_x0000_t75" style="width:21.75pt;height:18.4pt" o:ole="">
            <v:imagedata r:id="rId65" o:title=""/>
          </v:shape>
          <o:OLEObject Type="Embed" ProgID="Equation.3" ShapeID="_x0000_i1045" DrawAspect="Content" ObjectID="_1472996613" r:id="rId66"/>
        </w:object>
      </w:r>
      <w:r>
        <w:tab/>
        <w:t xml:space="preserve">-    </w:t>
      </w:r>
      <w:proofErr w:type="gramStart"/>
      <w:r>
        <w:t>radiation</w:t>
      </w:r>
      <w:proofErr w:type="gramEnd"/>
      <w:r>
        <w:t xml:space="preserve"> resistance</w:t>
      </w:r>
    </w:p>
    <w:p w:rsidR="003228FF" w:rsidRDefault="003228FF" w:rsidP="003228FF">
      <w:r>
        <w:tab/>
      </w:r>
      <w:r w:rsidRPr="00FC7415">
        <w:rPr>
          <w:position w:val="-10"/>
        </w:rPr>
        <w:object w:dxaOrig="320" w:dyaOrig="300">
          <v:shape id="_x0000_i1046" type="#_x0000_t75" style="width:15.9pt;height:15.9pt" o:ole="">
            <v:imagedata r:id="rId67" o:title=""/>
          </v:shape>
          <o:OLEObject Type="Embed" ProgID="Equation.3" ShapeID="_x0000_i1046" DrawAspect="Content" ObjectID="_1472996614" r:id="rId68"/>
        </w:object>
      </w:r>
      <w:r>
        <w:tab/>
        <w:t xml:space="preserve">-  </w:t>
      </w:r>
      <w:r>
        <w:tab/>
      </w:r>
      <w:proofErr w:type="gramStart"/>
      <w:r>
        <w:t>resistance</w:t>
      </w:r>
      <w:proofErr w:type="gramEnd"/>
      <w:r>
        <w:t xml:space="preserve"> of ATU and loading coil, (R</w:t>
      </w:r>
      <w:r>
        <w:rPr>
          <w:vertAlign w:val="subscript"/>
        </w:rPr>
        <w:t xml:space="preserve">L </w:t>
      </w:r>
      <w:r>
        <w:t xml:space="preserve"> typically between 2 and  7 </w:t>
      </w:r>
      <w:r>
        <w:sym w:font="Symbol" w:char="F057"/>
      </w:r>
      <w:r>
        <w:t>)</w:t>
      </w:r>
    </w:p>
    <w:p w:rsidR="003228FF" w:rsidRDefault="003228FF" w:rsidP="003228FF">
      <w:r>
        <w:t xml:space="preserve">    </w:t>
      </w:r>
      <w:r>
        <w:tab/>
      </w:r>
      <w:r w:rsidRPr="00FC7415">
        <w:rPr>
          <w:position w:val="-10"/>
        </w:rPr>
        <w:object w:dxaOrig="320" w:dyaOrig="300">
          <v:shape id="_x0000_i1047" type="#_x0000_t75" style="width:15.9pt;height:15.9pt" o:ole="">
            <v:imagedata r:id="rId69" o:title=""/>
          </v:shape>
          <o:OLEObject Type="Embed" ProgID="Equation.3" ShapeID="_x0000_i1047" DrawAspect="Content" ObjectID="_1472996615" r:id="rId70"/>
        </w:object>
      </w:r>
      <w:r>
        <w:tab/>
        <w:t xml:space="preserve">-  </w:t>
      </w:r>
      <w:r>
        <w:tab/>
      </w:r>
      <w:proofErr w:type="gramStart"/>
      <w:r>
        <w:t>earth</w:t>
      </w:r>
      <w:proofErr w:type="gramEnd"/>
      <w:r>
        <w:t xml:space="preserve"> resistance  (R</w:t>
      </w:r>
      <w:r>
        <w:rPr>
          <w:vertAlign w:val="subscript"/>
        </w:rPr>
        <w:t>E</w:t>
      </w:r>
      <w:r>
        <w:t xml:space="preserve"> typically between 3 and 9 </w:t>
      </w:r>
      <w:r>
        <w:sym w:font="Symbol" w:char="F057"/>
      </w:r>
      <w:r>
        <w:t>)</w:t>
      </w:r>
    </w:p>
    <w:p w:rsidR="003228FF" w:rsidRDefault="000252D7" w:rsidP="003228FF">
      <w:r>
        <w:fldChar w:fldCharType="begin"/>
      </w:r>
      <w:r>
        <w:instrText xml:space="preserve"> REF _Ref361232809 \h  \* MERGEFORMAT </w:instrText>
      </w:r>
      <w:r>
        <w:fldChar w:fldCharType="separate"/>
      </w:r>
      <w:r w:rsidR="00A83950">
        <w:rPr>
          <w:b/>
          <w:bCs/>
          <w:lang w:val="en-US"/>
        </w:rPr>
        <w:t>Error! Reference source not found.</w:t>
      </w:r>
      <w:r>
        <w:fldChar w:fldCharType="end"/>
      </w:r>
      <w:r w:rsidR="003228FF" w:rsidRPr="00FC7415">
        <w:t xml:space="preserve"> </w:t>
      </w:r>
      <w:proofErr w:type="gramStart"/>
      <w:r w:rsidR="003228FF" w:rsidRPr="00FC7415">
        <w:t>p</w:t>
      </w:r>
      <w:r w:rsidR="003228FF">
        <w:t>resents</w:t>
      </w:r>
      <w:proofErr w:type="gramEnd"/>
      <w:r w:rsidR="003228FF">
        <w:t xml:space="preserve"> the antenna efficiency for some typical values of the total resistance.</w:t>
      </w:r>
    </w:p>
    <w:p w:rsidR="003228FF" w:rsidRDefault="003228FF" w:rsidP="003228FF">
      <w:pPr>
        <w:pStyle w:val="Caption"/>
        <w:tabs>
          <w:tab w:val="left" w:pos="0"/>
        </w:tabs>
      </w:pPr>
      <w:r w:rsidRPr="00F642EE">
        <w:rPr>
          <w:b/>
          <w:sz w:val="20"/>
        </w:rPr>
        <w:t xml:space="preserve">Table </w:t>
      </w:r>
      <w:r w:rsidR="00B552A9" w:rsidRPr="00F642EE">
        <w:rPr>
          <w:b/>
          <w:sz w:val="20"/>
        </w:rPr>
        <w:fldChar w:fldCharType="begin"/>
      </w:r>
      <w:r w:rsidRPr="00F642EE">
        <w:rPr>
          <w:b/>
          <w:sz w:val="20"/>
        </w:rPr>
        <w:instrText xml:space="preserve"> SEQ Table \* ARABIC </w:instrText>
      </w:r>
      <w:r w:rsidR="00B552A9" w:rsidRPr="00F642EE">
        <w:rPr>
          <w:b/>
          <w:sz w:val="20"/>
        </w:rPr>
        <w:fldChar w:fldCharType="separate"/>
      </w:r>
      <w:r w:rsidR="00A83950">
        <w:rPr>
          <w:b/>
          <w:noProof/>
          <w:sz w:val="20"/>
        </w:rPr>
        <w:t>2</w:t>
      </w:r>
      <w:r w:rsidR="00B552A9" w:rsidRPr="00F642EE">
        <w:rPr>
          <w:b/>
          <w:sz w:val="20"/>
        </w:rPr>
        <w:fldChar w:fldCharType="end"/>
      </w:r>
      <w:r>
        <w:rPr>
          <w:sz w:val="20"/>
        </w:rPr>
        <w:tab/>
      </w:r>
      <w:r>
        <w:rPr>
          <w:b/>
          <w:sz w:val="20"/>
        </w:rPr>
        <w:t>Antenna efficiency for some typical values of total resistance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9"/>
        <w:gridCol w:w="2708"/>
        <w:gridCol w:w="3427"/>
      </w:tblGrid>
      <w:tr w:rsidR="003228FF" w:rsidTr="00EF42D3">
        <w:tc>
          <w:tcPr>
            <w:tcW w:w="1119" w:type="dxa"/>
          </w:tcPr>
          <w:p w:rsidR="003228FF" w:rsidRDefault="003228FF" w:rsidP="00EF42D3">
            <w:r>
              <w:t>R</w:t>
            </w:r>
            <w:r>
              <w:rPr>
                <w:vertAlign w:val="subscript"/>
              </w:rPr>
              <w:t>E</w:t>
            </w:r>
            <w:r>
              <w:t xml:space="preserve">  </w:t>
            </w:r>
            <w:r>
              <w:sym w:font="Symbol" w:char="F05B"/>
            </w:r>
            <w:r>
              <w:sym w:font="Symbol" w:char="F057"/>
            </w:r>
            <w:r>
              <w:sym w:font="Symbol" w:char="F05D"/>
            </w:r>
          </w:p>
        </w:tc>
        <w:tc>
          <w:tcPr>
            <w:tcW w:w="2708" w:type="dxa"/>
          </w:tcPr>
          <w:p w:rsidR="003228FF" w:rsidRDefault="003228FF" w:rsidP="00EF42D3">
            <w:r>
              <w:t xml:space="preserve">earth resistance and </w:t>
            </w:r>
          </w:p>
          <w:p w:rsidR="003228FF" w:rsidRDefault="003228FF" w:rsidP="00EF42D3">
            <w:r>
              <w:t>ground conductivity</w:t>
            </w:r>
          </w:p>
        </w:tc>
        <w:tc>
          <w:tcPr>
            <w:tcW w:w="3427" w:type="dxa"/>
          </w:tcPr>
          <w:p w:rsidR="003228FF" w:rsidRDefault="003228FF" w:rsidP="00EF42D3">
            <w:r>
              <w:sym w:font="Symbol" w:char="F068"/>
            </w:r>
            <w:r>
              <w:t xml:space="preserve"> </w:t>
            </w:r>
            <w:r>
              <w:sym w:font="Symbol" w:char="F05B"/>
            </w:r>
            <w:r>
              <w:sym w:font="Symbol" w:char="F025"/>
            </w:r>
            <w:r>
              <w:sym w:font="Symbol" w:char="F05D"/>
            </w:r>
            <w:r>
              <w:t xml:space="preserve"> </w:t>
            </w:r>
          </w:p>
          <w:p w:rsidR="003228FF" w:rsidRDefault="003228FF" w:rsidP="00EF42D3">
            <w:r>
              <w:t>for an antenna with a radiation resistance of 1 Ω and R</w:t>
            </w:r>
            <w:r>
              <w:rPr>
                <w:vertAlign w:val="subscript"/>
              </w:rPr>
              <w:t>L</w:t>
            </w:r>
            <w:r>
              <w:t xml:space="preserve">=7 </w:t>
            </w:r>
            <w:r>
              <w:sym w:font="Symbol" w:char="F057"/>
            </w:r>
          </w:p>
        </w:tc>
      </w:tr>
      <w:tr w:rsidR="003228FF" w:rsidTr="00EF42D3">
        <w:tc>
          <w:tcPr>
            <w:tcW w:w="1119" w:type="dxa"/>
          </w:tcPr>
          <w:p w:rsidR="003228FF" w:rsidRDefault="003228FF" w:rsidP="00EF42D3">
            <w:r>
              <w:t xml:space="preserve">  3</w:t>
            </w:r>
          </w:p>
          <w:p w:rsidR="003228FF" w:rsidRDefault="003228FF" w:rsidP="00EF42D3">
            <w:r>
              <w:t xml:space="preserve">  5</w:t>
            </w:r>
          </w:p>
          <w:p w:rsidR="003228FF" w:rsidRDefault="003228FF" w:rsidP="00EF42D3">
            <w:r>
              <w:t xml:space="preserve">  7</w:t>
            </w:r>
          </w:p>
          <w:p w:rsidR="003228FF" w:rsidRDefault="003228FF" w:rsidP="00EF42D3">
            <w:r>
              <w:t xml:space="preserve">  9</w:t>
            </w:r>
          </w:p>
          <w:p w:rsidR="003228FF" w:rsidRDefault="003228FF" w:rsidP="00EF42D3">
            <w:r>
              <w:t>11</w:t>
            </w:r>
          </w:p>
          <w:p w:rsidR="003228FF" w:rsidRDefault="003228FF" w:rsidP="00EF42D3">
            <w:r>
              <w:lastRenderedPageBreak/>
              <w:t>13</w:t>
            </w:r>
          </w:p>
        </w:tc>
        <w:tc>
          <w:tcPr>
            <w:tcW w:w="2708" w:type="dxa"/>
          </w:tcPr>
          <w:p w:rsidR="003228FF" w:rsidRDefault="003228FF" w:rsidP="00EF42D3">
            <w:r>
              <w:lastRenderedPageBreak/>
              <w:t>good (low)</w:t>
            </w:r>
          </w:p>
          <w:p w:rsidR="003228FF" w:rsidRDefault="003228FF" w:rsidP="00EF42D3">
            <w:r>
              <w:t>good</w:t>
            </w:r>
          </w:p>
          <w:p w:rsidR="003228FF" w:rsidRDefault="003228FF" w:rsidP="00EF42D3">
            <w:r>
              <w:t>acceptable (medium)</w:t>
            </w:r>
          </w:p>
          <w:p w:rsidR="003228FF" w:rsidRDefault="003228FF" w:rsidP="00EF42D3">
            <w:r>
              <w:t>acceptable</w:t>
            </w:r>
          </w:p>
          <w:p w:rsidR="003228FF" w:rsidRDefault="003228FF" w:rsidP="00EF42D3">
            <w:r>
              <w:t>poor (high)</w:t>
            </w:r>
          </w:p>
          <w:p w:rsidR="003228FF" w:rsidRDefault="003228FF" w:rsidP="00EF42D3">
            <w:r>
              <w:lastRenderedPageBreak/>
              <w:t>poor</w:t>
            </w:r>
          </w:p>
        </w:tc>
        <w:tc>
          <w:tcPr>
            <w:tcW w:w="3427" w:type="dxa"/>
          </w:tcPr>
          <w:p w:rsidR="003228FF" w:rsidRDefault="003228FF" w:rsidP="00EF42D3">
            <w:r>
              <w:lastRenderedPageBreak/>
              <w:t xml:space="preserve">  9.0</w:t>
            </w:r>
          </w:p>
          <w:p w:rsidR="003228FF" w:rsidRDefault="003228FF" w:rsidP="00EF42D3">
            <w:r>
              <w:t xml:space="preserve">  7.7</w:t>
            </w:r>
          </w:p>
          <w:p w:rsidR="003228FF" w:rsidRDefault="003228FF" w:rsidP="00EF42D3">
            <w:r>
              <w:t xml:space="preserve">  6.6</w:t>
            </w:r>
          </w:p>
          <w:p w:rsidR="003228FF" w:rsidRDefault="003228FF" w:rsidP="00EF42D3">
            <w:r>
              <w:t xml:space="preserve">  5.8</w:t>
            </w:r>
          </w:p>
          <w:p w:rsidR="003228FF" w:rsidRDefault="003228FF" w:rsidP="00EF42D3">
            <w:r>
              <w:t xml:space="preserve">  5.3</w:t>
            </w:r>
          </w:p>
          <w:p w:rsidR="003228FF" w:rsidRDefault="003228FF" w:rsidP="00EF42D3">
            <w:r>
              <w:lastRenderedPageBreak/>
              <w:t xml:space="preserve">  4.7</w:t>
            </w:r>
          </w:p>
        </w:tc>
      </w:tr>
    </w:tbl>
    <w:p w:rsidR="003228FF" w:rsidRDefault="003228FF" w:rsidP="003228FF">
      <w:pPr>
        <w:jc w:val="both"/>
      </w:pPr>
    </w:p>
    <w:p w:rsidR="003228FF" w:rsidRPr="00F92C80" w:rsidRDefault="003228FF" w:rsidP="003228FF">
      <w:proofErr w:type="spellStart"/>
      <w:r>
        <w:t>R</w:t>
      </w:r>
      <w:r>
        <w:rPr>
          <w:vertAlign w:val="subscript"/>
        </w:rPr>
        <w:t>rad</w:t>
      </w:r>
      <w:proofErr w:type="spellEnd"/>
      <w:r>
        <w:t xml:space="preserve"> (</w:t>
      </w:r>
      <w:proofErr w:type="spellStart"/>
      <w:r>
        <w:t>H</w:t>
      </w:r>
      <w:r>
        <w:rPr>
          <w:vertAlign w:val="subscript"/>
        </w:rPr>
        <w:t>eff</w:t>
      </w:r>
      <w:proofErr w:type="spellEnd"/>
      <w:r>
        <w:t xml:space="preserve">) is an inherent property of the antenna, whereas </w:t>
      </w:r>
      <w:r>
        <w:sym w:font="Symbol" w:char="F068"/>
      </w:r>
      <w:r>
        <w:t xml:space="preserve"> also depends on </w:t>
      </w:r>
      <w:proofErr w:type="spellStart"/>
      <w:r>
        <w:t>earthnet</w:t>
      </w:r>
      <w:proofErr w:type="spellEnd"/>
      <w:r>
        <w:t xml:space="preserve"> and ground conductivity. An impedance meter allows to measure the total resistance </w:t>
      </w:r>
      <w:proofErr w:type="spellStart"/>
      <w:r>
        <w:t>R</w:t>
      </w:r>
      <w:r>
        <w:rPr>
          <w:vertAlign w:val="subscript"/>
        </w:rPr>
        <w:t>tot</w:t>
      </w:r>
      <w:proofErr w:type="spellEnd"/>
      <w:r>
        <w:t xml:space="preserve"> and to determine the antenna efficiency </w:t>
      </w:r>
      <w:r>
        <w:sym w:font="Symbol" w:char="F068"/>
      </w:r>
      <w:r>
        <w:t xml:space="preserve"> for a real installation.</w:t>
      </w:r>
    </w:p>
    <w:sectPr w:rsidR="003228FF"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alang" w:date="2014-09-22T14:03:00Z" w:initials="AG">
    <w:p w:rsidR="005835D4" w:rsidRDefault="005835D4" w:rsidP="006969DE">
      <w:pPr>
        <w:pStyle w:val="CommentText"/>
      </w:pPr>
      <w:r>
        <w:rPr>
          <w:rStyle w:val="CommentReference"/>
        </w:rPr>
        <w:annotationRef/>
      </w:r>
      <w:r>
        <w:t>Due to delays in RTCM SC104, this is likely to remain at version 3 at the release of this document.</w:t>
      </w:r>
    </w:p>
  </w:comment>
  <w:comment w:id="21" w:author="Hoppe " w:date="2014-09-22T14:03:00Z" w:initials="MH">
    <w:p w:rsidR="005835D4" w:rsidRDefault="005835D4">
      <w:pPr>
        <w:pStyle w:val="CommentText"/>
      </w:pPr>
      <w:r>
        <w:rPr>
          <w:rStyle w:val="CommentReference"/>
        </w:rPr>
        <w:annotationRef/>
      </w:r>
      <w:r>
        <w:t>Generalisation helps to avoid that this sentence grows old.</w:t>
      </w:r>
    </w:p>
  </w:comment>
  <w:comment w:id="59" w:author="Hoppe " w:date="2014-09-22T14:03:00Z" w:initials="MH">
    <w:p w:rsidR="005835D4" w:rsidRDefault="005835D4">
      <w:pPr>
        <w:pStyle w:val="CommentText"/>
      </w:pPr>
      <w:r>
        <w:rPr>
          <w:rStyle w:val="CommentReference"/>
        </w:rPr>
        <w:annotationRef/>
      </w:r>
      <w:r>
        <w:t>Include beacon receiver reference IEC 61108-4</w:t>
      </w:r>
    </w:p>
  </w:comment>
  <w:comment w:id="130" w:author="alang" w:date="2014-09-22T14:03:00Z" w:initials="AJG">
    <w:p w:rsidR="005835D4" w:rsidRDefault="005835D4">
      <w:pPr>
        <w:pStyle w:val="CommentText"/>
      </w:pPr>
      <w:r>
        <w:rPr>
          <w:rStyle w:val="CommentReference"/>
        </w:rPr>
        <w:annotationRef/>
      </w:r>
      <w:r>
        <w:t>Service provider?</w:t>
      </w:r>
    </w:p>
  </w:comment>
  <w:comment w:id="178" w:author="alang" w:date="2014-09-22T14:03:00Z" w:initials="AJG">
    <w:p w:rsidR="005835D4" w:rsidRDefault="005835D4">
      <w:pPr>
        <w:pStyle w:val="CommentText"/>
      </w:pPr>
      <w:r>
        <w:rPr>
          <w:rStyle w:val="CommentReference"/>
        </w:rPr>
        <w:annotationRef/>
      </w:r>
      <w:r>
        <w:t>Should this make it clear that the top two are RS functions while the bottom two are IM functions?</w:t>
      </w:r>
    </w:p>
  </w:comment>
  <w:comment w:id="239" w:author="alang" w:date="2014-09-22T14:03:00Z" w:initials="AJG">
    <w:p w:rsidR="005835D4" w:rsidRDefault="005835D4">
      <w:pPr>
        <w:pStyle w:val="CommentText"/>
      </w:pPr>
      <w:r>
        <w:rPr>
          <w:rStyle w:val="CommentReference"/>
        </w:rPr>
        <w:annotationRef/>
      </w:r>
      <w:r>
        <w:t>Is this still valid?</w:t>
      </w:r>
    </w:p>
  </w:comment>
  <w:comment w:id="252" w:author="alang" w:date="2014-09-22T14:03:00Z" w:initials="AJG">
    <w:p w:rsidR="005835D4" w:rsidRDefault="005835D4">
      <w:pPr>
        <w:pStyle w:val="CommentText"/>
      </w:pPr>
      <w:r>
        <w:rPr>
          <w:rStyle w:val="CommentReference"/>
        </w:rPr>
        <w:annotationRef/>
      </w:r>
      <w:r>
        <w:t>I think we can recommend the use of this in this standard to help move people across – message 7 will be marked as “to be retired” in the next RTCM standard.</w:t>
      </w:r>
    </w:p>
  </w:comment>
  <w:comment w:id="281" w:author="alang" w:date="2014-09-22T14:03:00Z" w:initials="AJG">
    <w:p w:rsidR="005835D4" w:rsidRDefault="005835D4">
      <w:pPr>
        <w:pStyle w:val="CommentText"/>
      </w:pPr>
      <w:r>
        <w:rPr>
          <w:rStyle w:val="CommentReference"/>
        </w:rPr>
        <w:annotationRef/>
      </w:r>
      <w:r>
        <w:t>We should be consistent with referencing, either [ref] or footnotes.  I’ll check what the normal method is for IALA docs.</w:t>
      </w:r>
    </w:p>
  </w:comment>
  <w:comment w:id="285" w:author="alang" w:date="2014-09-22T14:03:00Z" w:initials="AJG">
    <w:p w:rsidR="005835D4" w:rsidRDefault="005835D4">
      <w:pPr>
        <w:pStyle w:val="CommentText"/>
      </w:pPr>
      <w:r>
        <w:rPr>
          <w:rStyle w:val="CommentReference"/>
        </w:rPr>
        <w:annotationRef/>
      </w:r>
      <w:r>
        <w:t xml:space="preserve">I think I follow this, but are we suggesting the results will be worse than the service provider states?  </w:t>
      </w:r>
    </w:p>
  </w:comment>
  <w:comment w:id="304" w:author="alang" w:date="2014-09-22T14:03:00Z" w:initials="AJG">
    <w:p w:rsidR="005835D4" w:rsidRDefault="005835D4">
      <w:pPr>
        <w:pStyle w:val="CommentText"/>
      </w:pPr>
      <w:r>
        <w:rPr>
          <w:rStyle w:val="CommentReference"/>
        </w:rPr>
        <w:annotationRef/>
      </w:r>
      <w:r>
        <w:t>What additional tests are we considering here?</w:t>
      </w:r>
    </w:p>
  </w:comment>
  <w:comment w:id="331" w:author="alang" w:date="2014-09-22T14:03:00Z" w:initials="AJG">
    <w:p w:rsidR="005835D4" w:rsidRDefault="005835D4">
      <w:pPr>
        <w:pStyle w:val="CommentText"/>
      </w:pPr>
      <w:r>
        <w:rPr>
          <w:rStyle w:val="CommentReference"/>
        </w:rPr>
        <w:annotationRef/>
      </w:r>
      <w:r>
        <w:t>Are we proposing that this is a new test?  If so, the RSIM standard is currently being revised so we could ask for this to be included.</w:t>
      </w:r>
    </w:p>
  </w:comment>
  <w:comment w:id="337" w:author="alang" w:date="2014-09-22T14:03:00Z" w:initials="AJG">
    <w:p w:rsidR="005835D4" w:rsidRDefault="005835D4">
      <w:pPr>
        <w:pStyle w:val="CommentText"/>
      </w:pPr>
      <w:r>
        <w:rPr>
          <w:rStyle w:val="CommentReference"/>
        </w:rPr>
        <w:annotationRef/>
      </w:r>
      <w:r>
        <w:t>Do we mean availability? (</w:t>
      </w:r>
      <w:proofErr w:type="gramStart"/>
      <w:r>
        <w:t>same</w:t>
      </w:r>
      <w:proofErr w:type="gramEnd"/>
      <w:r>
        <w:t xml:space="preserve"> for lower bullet)</w:t>
      </w:r>
    </w:p>
  </w:comment>
  <w:comment w:id="384" w:author="alang" w:date="2014-09-22T14:03:00Z" w:initials="AJG">
    <w:p w:rsidR="00952395" w:rsidRDefault="00952395">
      <w:pPr>
        <w:pStyle w:val="CommentText"/>
      </w:pPr>
      <w:r>
        <w:rPr>
          <w:rStyle w:val="CommentReference"/>
        </w:rPr>
        <w:annotationRef/>
      </w:r>
      <w:r>
        <w:t xml:space="preserve">We would normally assume a fault free receiver is being used – is that what others do?  </w:t>
      </w:r>
    </w:p>
  </w:comment>
  <w:comment w:id="390" w:author="alang" w:date="2014-09-22T14:03:00Z" w:initials="AJG">
    <w:p w:rsidR="00787FF8" w:rsidRDefault="00787FF8">
      <w:pPr>
        <w:pStyle w:val="CommentText"/>
      </w:pPr>
      <w:r>
        <w:rPr>
          <w:rStyle w:val="CommentReference"/>
        </w:rPr>
        <w:annotationRef/>
      </w:r>
      <w:r>
        <w:t xml:space="preserve">I’m not sure whether we should include this – my initial thoughts are that we shouldn’t. </w:t>
      </w:r>
    </w:p>
  </w:comment>
  <w:comment w:id="391" w:author="alang" w:date="2014-09-22T14:03:00Z" w:initials="AJG">
    <w:p w:rsidR="00787FF8" w:rsidRDefault="00787FF8">
      <w:pPr>
        <w:pStyle w:val="CommentText"/>
      </w:pPr>
      <w:r>
        <w:rPr>
          <w:rStyle w:val="CommentReference"/>
        </w:rPr>
        <w:annotationRef/>
      </w:r>
      <w:r>
        <w:t>A pedantic one (sorry) – there’s 4 elements here but three are listed above – I’ve amended the text in the bullets above to match.</w:t>
      </w:r>
    </w:p>
  </w:comment>
  <w:comment w:id="395" w:author="alang" w:date="2014-09-22T14:03:00Z" w:initials="AJG">
    <w:p w:rsidR="003D5194" w:rsidRDefault="003D5194">
      <w:pPr>
        <w:pStyle w:val="CommentText"/>
      </w:pPr>
      <w:r>
        <w:rPr>
          <w:rStyle w:val="CommentReference"/>
        </w:rPr>
        <w:annotationRef/>
      </w:r>
      <w:r>
        <w:t>Perhaps we should comment on the IALA beacon list here too?</w:t>
      </w:r>
    </w:p>
  </w:comment>
  <w:comment w:id="406" w:author="alang" w:date="2014-09-22T14:03:00Z" w:initials="AJG">
    <w:p w:rsidR="003D5194" w:rsidRDefault="003D5194">
      <w:pPr>
        <w:pStyle w:val="CommentText"/>
      </w:pPr>
      <w:r>
        <w:rPr>
          <w:rStyle w:val="CommentReference"/>
        </w:rPr>
        <w:annotationRef/>
      </w:r>
      <w:r>
        <w:t>ITU-R Recommendation P.368-7, “Ground-wave propagation curves for frequencies between 10 kHz and 30 MHz”, 1992.</w:t>
      </w:r>
    </w:p>
  </w:comment>
  <w:comment w:id="410" w:author="alang" w:date="2014-09-22T14:03:00Z" w:initials="AJG">
    <w:p w:rsidR="005D0973" w:rsidRDefault="005D0973">
      <w:pPr>
        <w:pStyle w:val="CommentText"/>
      </w:pPr>
      <w:r>
        <w:rPr>
          <w:rStyle w:val="CommentReference"/>
        </w:rPr>
        <w:annotationRef/>
      </w:r>
      <w:r>
        <w:t xml:space="preserve">We should be clear to the user that this is not how availability should be measured – </w:t>
      </w:r>
      <w:proofErr w:type="spellStart"/>
      <w:r>
        <w:t>ie</w:t>
      </w:r>
      <w:proofErr w:type="spellEnd"/>
      <w:r>
        <w:t xml:space="preserve"> we’re not asking them to calculate the availability of the message content on its own. </w:t>
      </w:r>
    </w:p>
  </w:comment>
  <w:comment w:id="438" w:author=" " w:date="2014-09-22T14:03:00Z" w:initials="MH">
    <w:p w:rsidR="005835D4" w:rsidRDefault="005835D4">
      <w:pPr>
        <w:pStyle w:val="CommentText"/>
      </w:pPr>
      <w:r>
        <w:rPr>
          <w:rStyle w:val="CommentReference"/>
        </w:rPr>
        <w:annotationRef/>
      </w:r>
      <w:r>
        <w:t>This section should refer to an reference with more detailed information</w:t>
      </w:r>
    </w:p>
  </w:comment>
  <w:comment w:id="453" w:author="alang" w:date="2014-09-22T14:03:00Z" w:initials="AJG">
    <w:p w:rsidR="00E34C0F" w:rsidRDefault="00E34C0F">
      <w:pPr>
        <w:pStyle w:val="CommentText"/>
      </w:pPr>
      <w:r>
        <w:rPr>
          <w:rStyle w:val="CommentReference"/>
        </w:rPr>
        <w:annotationRef/>
      </w:r>
      <w:r>
        <w:t>I assume the same functionality is there, but it just doesn’t use the RSIM protocol – is this correct?  Otherwise it’s making a statement that the IM and RS do not communicate with each other which I think may be wrong – otherwise how do you change the health flags?</w:t>
      </w:r>
    </w:p>
  </w:comment>
  <w:comment w:id="459" w:author="alang" w:date="2014-09-22T14:03:00Z" w:initials="AJG">
    <w:p w:rsidR="007D5ABE" w:rsidRDefault="007D5ABE">
      <w:pPr>
        <w:pStyle w:val="CommentText"/>
      </w:pPr>
      <w:r>
        <w:rPr>
          <w:rStyle w:val="CommentReference"/>
        </w:rPr>
        <w:annotationRef/>
      </w:r>
      <w:r>
        <w:t xml:space="preserve">I’ve amended this text to try and take into account the different approaches, I didn’t want the text to be </w:t>
      </w:r>
      <w:r w:rsidR="00C1231C">
        <w:t>miss</w:t>
      </w:r>
      <w:r>
        <w:t>-read as meaning you need to have two antennas or that you should only have one.  It all depends on the availability figures/aims of each service provider.</w:t>
      </w:r>
    </w:p>
  </w:comment>
  <w:comment w:id="477" w:author="alang" w:date="2014-09-22T14:03:00Z" w:initials="AJG">
    <w:p w:rsidR="00C1231C" w:rsidRDefault="00C1231C">
      <w:pPr>
        <w:pStyle w:val="CommentText"/>
      </w:pPr>
      <w:r>
        <w:rPr>
          <w:rStyle w:val="CommentReference"/>
        </w:rPr>
        <w:annotationRef/>
      </w:r>
      <w:r>
        <w:t>I’m not sure I know enough about the distributed network approach to know whether it’s right for us to tell service providers that they need more than one control station – can we discuss this one?</w:t>
      </w:r>
    </w:p>
  </w:comment>
  <w:comment w:id="482" w:author="alang" w:date="2014-09-22T14:03:00Z" w:initials="AJG">
    <w:p w:rsidR="00C1231C" w:rsidRDefault="00C1231C">
      <w:pPr>
        <w:pStyle w:val="CommentText"/>
      </w:pPr>
      <w:r>
        <w:rPr>
          <w:rStyle w:val="CommentReference"/>
        </w:rPr>
        <w:annotationRef/>
      </w:r>
      <w:r>
        <w:t>What is the difference between a FFM and a FFIM?</w:t>
      </w:r>
    </w:p>
  </w:comment>
  <w:comment w:id="636" w:author="alang" w:date="2014-09-22T14:03:00Z" w:initials="AJG">
    <w:p w:rsidR="009605E8" w:rsidRDefault="009605E8">
      <w:pPr>
        <w:pStyle w:val="CommentText"/>
      </w:pPr>
      <w:r>
        <w:rPr>
          <w:rStyle w:val="CommentReference"/>
        </w:rPr>
        <w:annotationRef/>
      </w:r>
      <w:r>
        <w:t>Is this new?  We currently don’t take into account the coverage provided by neighbouring providers.</w:t>
      </w:r>
    </w:p>
  </w:comment>
  <w:comment w:id="643" w:author="Bjørnar Kleppe" w:date="2014-09-22T14:03:00Z" w:initials="3">
    <w:p w:rsidR="005835D4" w:rsidRDefault="005835D4" w:rsidP="00FF3171">
      <w:pPr>
        <w:pStyle w:val="CommentText"/>
      </w:pPr>
      <w:r>
        <w:rPr>
          <w:rStyle w:val="CommentReference"/>
        </w:rPr>
        <w:annotationRef/>
      </w:r>
      <w:r>
        <w:t xml:space="preserve">DOWNTIME due to inaccuracy or late </w:t>
      </w:r>
      <w:proofErr w:type="spellStart"/>
      <w:r>
        <w:t>TTA_integrity</w:t>
      </w:r>
      <w:proofErr w:type="spellEnd"/>
      <w:r>
        <w:t xml:space="preserve"> trigger change of beacons?</w:t>
      </w:r>
    </w:p>
  </w:comment>
  <w:comment w:id="650" w:author="alang" w:date="2014-09-22T14:03:00Z" w:initials="AJG">
    <w:p w:rsidR="009605E8" w:rsidRDefault="009605E8">
      <w:pPr>
        <w:pStyle w:val="CommentText"/>
      </w:pPr>
      <w:r>
        <w:rPr>
          <w:rStyle w:val="CommentReference"/>
        </w:rPr>
        <w:annotationRef/>
      </w:r>
      <w:r>
        <w:t>This will work if most of the stations have similar availabilities, but what if there’s a particularly good or bad station?  This assumes n stations with the same availability.</w:t>
      </w:r>
    </w:p>
  </w:comment>
  <w:comment w:id="657" w:author="alang" w:date="2014-09-22T14:03:00Z" w:initials="AJG">
    <w:p w:rsidR="009605E8" w:rsidRDefault="009605E8">
      <w:pPr>
        <w:pStyle w:val="CommentText"/>
      </w:pPr>
      <w:r>
        <w:rPr>
          <w:rStyle w:val="CommentReference"/>
        </w:rPr>
        <w:annotationRef/>
      </w:r>
      <w:r>
        <w:t>Seems a large space between the bullets and the text, but I can’t seem to change it…</w:t>
      </w:r>
    </w:p>
  </w:comment>
  <w:comment w:id="668" w:author="alang" w:date="2014-09-22T14:03:00Z" w:initials="AJG">
    <w:p w:rsidR="00A15426" w:rsidRDefault="00A15426">
      <w:pPr>
        <w:pStyle w:val="CommentText"/>
      </w:pPr>
      <w:r>
        <w:rPr>
          <w:rStyle w:val="CommentReference"/>
        </w:rPr>
        <w:annotationRef/>
      </w:r>
      <w:r>
        <w:t>Is this right?</w:t>
      </w:r>
    </w:p>
  </w:comment>
  <w:comment w:id="688" w:author="alang" w:date="2014-09-22T14:05:00Z" w:initials="AJG">
    <w:p w:rsidR="00077AA8" w:rsidRDefault="00077AA8">
      <w:pPr>
        <w:pStyle w:val="CommentText"/>
      </w:pPr>
      <w:r>
        <w:rPr>
          <w:rStyle w:val="CommentReference"/>
        </w:rPr>
        <w:annotationRef/>
      </w:r>
      <w:r>
        <w:t>This doesn’t seem that helpful to the service provider or the mariner –what should the service provider do?  This seems to be saying more can be done without elaborating on what that is.</w:t>
      </w:r>
    </w:p>
  </w:comment>
  <w:comment w:id="733" w:author="alang" w:date="2014-09-22T14:09:00Z" w:initials="AJG">
    <w:p w:rsidR="00D84F2F" w:rsidRDefault="00D84F2F">
      <w:pPr>
        <w:pStyle w:val="CommentText"/>
      </w:pPr>
      <w:r>
        <w:rPr>
          <w:rStyle w:val="CommentReference"/>
        </w:rPr>
        <w:annotationRef/>
      </w:r>
      <w:r>
        <w:t>Which Chapter are we referring to?  4.1 in this document doesn’t seem to fit.</w:t>
      </w:r>
    </w:p>
  </w:comment>
  <w:comment w:id="849" w:author="alang" w:date="2014-09-22T14:12:00Z" w:initials="AJG">
    <w:p w:rsidR="00D84F2F" w:rsidRDefault="00D84F2F">
      <w:pPr>
        <w:pStyle w:val="CommentText"/>
      </w:pPr>
      <w:r>
        <w:rPr>
          <w:rStyle w:val="CommentReference"/>
        </w:rPr>
        <w:annotationRef/>
      </w:r>
      <w:r>
        <w:t>Is this Cyrillic on anyone else’s machine?</w:t>
      </w:r>
    </w:p>
  </w:comment>
  <w:comment w:id="853" w:author="Heikonen Kaisu" w:date="2014-09-22T14:03:00Z" w:initials="HK">
    <w:p w:rsidR="005835D4" w:rsidRDefault="005835D4" w:rsidP="009E07A7">
      <w:pPr>
        <w:pStyle w:val="CommentText"/>
      </w:pPr>
      <w:r>
        <w:rPr>
          <w:rStyle w:val="CommentReference"/>
        </w:rPr>
        <w:annotationRef/>
      </w:r>
      <w:r>
        <w:t>Check the text</w:t>
      </w:r>
    </w:p>
  </w:comment>
  <w:comment w:id="855" w:author="Heikonen Kaisu" w:date="2014-09-22T14:03:00Z" w:initials="HK">
    <w:p w:rsidR="005835D4" w:rsidRDefault="005835D4" w:rsidP="009E07A7">
      <w:pPr>
        <w:pStyle w:val="CommentText"/>
      </w:pPr>
      <w:r>
        <w:rPr>
          <w:rStyle w:val="CommentReference"/>
        </w:rPr>
        <w:annotationRef/>
      </w:r>
      <w:r>
        <w:t>Different value here</w:t>
      </w:r>
    </w:p>
  </w:comment>
  <w:comment w:id="869" w:author="alang" w:date="2014-09-22T14:19:00Z" w:initials="AJG">
    <w:p w:rsidR="00901A18" w:rsidRDefault="00901A18">
      <w:pPr>
        <w:pStyle w:val="CommentText"/>
      </w:pPr>
      <w:r>
        <w:rPr>
          <w:rStyle w:val="CommentReference"/>
        </w:rPr>
        <w:annotationRef/>
      </w:r>
      <w:r>
        <w:t>By baseline do we mean shore?</w:t>
      </w:r>
    </w:p>
  </w:comment>
  <w:comment w:id="870" w:author="alang" w:date="2014-09-22T14:19:00Z" w:initials="AJG">
    <w:p w:rsidR="00901A18" w:rsidRDefault="00901A18">
      <w:pPr>
        <w:pStyle w:val="CommentText"/>
      </w:pPr>
      <w:r>
        <w:rPr>
          <w:rStyle w:val="CommentReference"/>
        </w:rPr>
        <w:annotationRef/>
      </w:r>
      <w:proofErr w:type="spellStart"/>
      <w:proofErr w:type="gramStart"/>
      <w:r>
        <w:t>dBuV</w:t>
      </w:r>
      <w:proofErr w:type="spellEnd"/>
      <w:r>
        <w:t>/m</w:t>
      </w:r>
      <w:proofErr w:type="gramEnd"/>
      <w:r>
        <w:t>?</w:t>
      </w:r>
    </w:p>
  </w:comment>
  <w:comment w:id="871" w:author="alang" w:date="2014-09-22T14:20:00Z" w:initials="AJG">
    <w:p w:rsidR="00901A18" w:rsidRDefault="00901A18">
      <w:pPr>
        <w:pStyle w:val="CommentText"/>
      </w:pPr>
      <w:r>
        <w:rPr>
          <w:rStyle w:val="CommentReference"/>
        </w:rPr>
        <w:annotationRef/>
      </w:r>
      <w:proofErr w:type="gramStart"/>
      <w:r>
        <w:t>what</w:t>
      </w:r>
      <w:proofErr w:type="gramEnd"/>
      <w:r>
        <w:t xml:space="preserve"> about integrity failures?</w:t>
      </w:r>
    </w:p>
  </w:comment>
  <w:comment w:id="883" w:author="alang" w:date="2014-09-22T14:24:00Z" w:initials="AJG">
    <w:p w:rsidR="00901A18" w:rsidRDefault="00901A18">
      <w:pPr>
        <w:pStyle w:val="CommentText"/>
      </w:pPr>
      <w:r>
        <w:rPr>
          <w:rStyle w:val="CommentReference"/>
        </w:rPr>
        <w:annotationRef/>
      </w:r>
      <w:r>
        <w:t>One pedantic point and one a bit more serious:</w:t>
      </w:r>
    </w:p>
    <w:p w:rsidR="00901A18" w:rsidRDefault="00901A18" w:rsidP="00901A18">
      <w:pPr>
        <w:pStyle w:val="CommentText"/>
        <w:numPr>
          <w:ilvl w:val="0"/>
          <w:numId w:val="58"/>
        </w:numPr>
      </w:pPr>
      <w:r>
        <w:t xml:space="preserve">I think our example figure should meet the requirement </w:t>
      </w:r>
    </w:p>
    <w:p w:rsidR="00901A18" w:rsidRDefault="00901A18" w:rsidP="00901A18">
      <w:pPr>
        <w:pStyle w:val="CommentText"/>
        <w:numPr>
          <w:ilvl w:val="0"/>
          <w:numId w:val="58"/>
        </w:numPr>
      </w:pPr>
      <w:r>
        <w:t>This uses the average performance of the 12 stations, not the worst case, are we all happy with this?</w:t>
      </w:r>
    </w:p>
  </w:comment>
  <w:comment w:id="889" w:author="alang" w:date="2014-09-22T14:27:00Z" w:initials="AJG">
    <w:p w:rsidR="00901A18" w:rsidRDefault="00901A18">
      <w:pPr>
        <w:pStyle w:val="CommentText"/>
      </w:pPr>
      <w:r>
        <w:rPr>
          <w:rStyle w:val="CommentReference"/>
        </w:rPr>
        <w:annotationRef/>
      </w:r>
      <w:r>
        <w:t xml:space="preserve">For this work can’t we simply assume GNSS is available?  </w:t>
      </w:r>
    </w:p>
  </w:comment>
  <w:comment w:id="890" w:author="alang" w:date="2014-09-22T14:29:00Z" w:initials="AJG">
    <w:p w:rsidR="00901A18" w:rsidRDefault="00901A18">
      <w:pPr>
        <w:pStyle w:val="CommentText"/>
      </w:pPr>
      <w:r>
        <w:rPr>
          <w:rStyle w:val="CommentReference"/>
        </w:rPr>
        <w:annotationRef/>
      </w:r>
      <w:r>
        <w:t xml:space="preserve">There’s a subtle point here – if GNSS was not available and the MF provided the integrity warnings with empty type 9-3 – wouldn’t it remain available?  I can see arguments either way, it doesn’t meet the requirements of 1046 which is what the user wants, but it’s not a failure of the DGNSS equipment, that’s working. </w:t>
      </w:r>
    </w:p>
  </w:comment>
  <w:comment w:id="892" w:author="alang" w:date="2014-09-22T14:31:00Z" w:initials="AJG">
    <w:p w:rsidR="00396A3B" w:rsidRDefault="00396A3B">
      <w:pPr>
        <w:pStyle w:val="CommentText"/>
      </w:pPr>
      <w:r>
        <w:rPr>
          <w:rStyle w:val="CommentReference"/>
        </w:rPr>
        <w:annotationRef/>
      </w:r>
      <w:r>
        <w:t>This isn’t always the case – if the monitor is a far field unit it may be the same as a mariner if they are close to each other.</w:t>
      </w:r>
    </w:p>
  </w:comment>
  <w:comment w:id="895" w:author="alang" w:date="2014-09-22T14:32:00Z" w:initials="AJG">
    <w:p w:rsidR="00396A3B" w:rsidRDefault="00396A3B">
      <w:pPr>
        <w:pStyle w:val="CommentText"/>
      </w:pPr>
      <w:r>
        <w:rPr>
          <w:rStyle w:val="CommentReference"/>
        </w:rPr>
        <w:annotationRef/>
      </w:r>
      <w:r>
        <w:t>This is true and one of the arguments I’ve heard for not including GNSS performance in the availability.  Do we want a statement to say that if GNSS is unavailable then this is not considered an outage?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0B8" w:rsidRDefault="008420B8" w:rsidP="003B55C6">
      <w:r>
        <w:separator/>
      </w:r>
    </w:p>
  </w:endnote>
  <w:endnote w:type="continuationSeparator" w:id="0">
    <w:p w:rsidR="008420B8" w:rsidRDefault="008420B8"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D4" w:rsidRDefault="005835D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835D4" w:rsidRDefault="005835D4">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D4" w:rsidRDefault="005835D4">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D24471">
      <w:rPr>
        <w:rStyle w:val="PageNumber"/>
        <w:noProof/>
        <w:lang w:val="en-US"/>
      </w:rPr>
      <w:t>46</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D24471">
      <w:rPr>
        <w:rStyle w:val="PageNumber"/>
        <w:noProof/>
        <w:lang w:val="en-US"/>
      </w:rPr>
      <w:t>46</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D4" w:rsidRDefault="005835D4">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0B8" w:rsidRDefault="008420B8" w:rsidP="003B55C6">
      <w:r>
        <w:separator/>
      </w:r>
    </w:p>
  </w:footnote>
  <w:footnote w:type="continuationSeparator" w:id="0">
    <w:p w:rsidR="008420B8" w:rsidRDefault="008420B8" w:rsidP="003B55C6">
      <w:r>
        <w:continuationSeparator/>
      </w:r>
    </w:p>
  </w:footnote>
  <w:footnote w:id="1">
    <w:p w:rsidR="005835D4" w:rsidRDefault="005835D4">
      <w:pPr>
        <w:pStyle w:val="FootnoteText"/>
      </w:pPr>
      <w:ins w:id="83" w:author="alang" w:date="2014-09-17T20:43:00Z">
        <w:r>
          <w:rPr>
            <w:rStyle w:val="FootnoteReference"/>
          </w:rPr>
          <w:footnoteRef/>
        </w:r>
        <w:r>
          <w:t xml:space="preserve"> As defined in </w:t>
        </w:r>
        <w:r w:rsidRPr="00D61AC3">
          <w:t xml:space="preserve">IMO 915 (22) </w:t>
        </w:r>
        <w:r>
          <w:t>&amp; IMO 1046 (27)</w:t>
        </w:r>
      </w:ins>
    </w:p>
  </w:footnote>
  <w:footnote w:id="2">
    <w:p w:rsidR="005835D4" w:rsidRDefault="005835D4">
      <w:pPr>
        <w:pStyle w:val="FootnoteText"/>
      </w:pPr>
      <w:r w:rsidRPr="00DE04B4">
        <w:rPr>
          <w:rStyle w:val="FootnoteReference"/>
          <w:vertAlign w:val="superscript"/>
        </w:rPr>
        <w:footnoteRef/>
      </w:r>
      <w:r w:rsidRPr="00DE04B4">
        <w:rPr>
          <w:vertAlign w:val="superscript"/>
        </w:rPr>
        <w:t xml:space="preserve"> </w:t>
      </w:r>
      <w:r>
        <w:t xml:space="preserve">The Journal of Navigation (2005), 58, p. 207-225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471" w:rsidRDefault="00D244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D4" w:rsidRDefault="005835D4">
    <w:pPr>
      <w:jc w:val="center"/>
      <w:rPr>
        <w:rFonts w:ascii="Arial" w:hAnsi="Arial"/>
        <w:sz w:val="18"/>
      </w:rPr>
    </w:pPr>
    <w:r>
      <w:rPr>
        <w:rFonts w:ascii="Arial" w:hAnsi="Arial"/>
        <w:sz w:val="18"/>
      </w:rPr>
      <w:t>Recommendation R-121 on Performance and Monitoring of DGNSS Services</w:t>
    </w:r>
  </w:p>
  <w:p w:rsidR="005835D4" w:rsidRDefault="005835D4">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5835D4" w:rsidRDefault="005835D4" w:rsidP="004D3171">
    <w:pPr>
      <w:jc w:val="center"/>
      <w:rPr>
        <w:rFonts w:ascii="Arial" w:hAnsi="Arial"/>
        <w:sz w:val="18"/>
      </w:rPr>
    </w:pPr>
    <w:r>
      <w:rPr>
        <w:rFonts w:ascii="Arial" w:hAnsi="Arial"/>
        <w:sz w:val="18"/>
      </w:rPr>
      <w:t>June 2001 [Revised December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471" w:rsidRDefault="00D24471">
    <w:pPr>
      <w:pStyle w:val="Header"/>
      <w:jc w:val="right"/>
      <w:rPr>
        <w:rFonts w:ascii="Arial" w:hAnsi="Arial" w:cs="Arial"/>
        <w:iCs/>
        <w:sz w:val="24"/>
      </w:rPr>
    </w:pPr>
    <w:r>
      <w:rPr>
        <w:rFonts w:ascii="Arial" w:hAnsi="Arial" w:cs="Arial"/>
        <w:iCs/>
        <w:sz w:val="24"/>
      </w:rPr>
      <w:t>ENAV15-12.6</w:t>
    </w:r>
  </w:p>
  <w:p w:rsidR="00D24471" w:rsidRDefault="00D24471">
    <w:pPr>
      <w:pStyle w:val="Header"/>
      <w:jc w:val="right"/>
      <w:rPr>
        <w:rFonts w:ascii="Arial" w:hAnsi="Arial" w:cs="Arial"/>
        <w:iCs/>
        <w:sz w:val="24"/>
      </w:rPr>
    </w:pPr>
    <w:r>
      <w:rPr>
        <w:rFonts w:ascii="Arial" w:hAnsi="Arial" w:cs="Arial"/>
        <w:iCs/>
        <w:sz w:val="24"/>
      </w:rPr>
      <w:t xml:space="preserve">See also </w:t>
    </w:r>
    <w:r>
      <w:rPr>
        <w:rFonts w:ascii="Arial" w:hAnsi="Arial" w:cs="Arial"/>
        <w:iCs/>
        <w:sz w:val="24"/>
      </w:rPr>
      <w:t>ENAV15-12.1</w:t>
    </w:r>
    <w:bookmarkStart w:id="850" w:name="_GoBack"/>
    <w:bookmarkEnd w:id="850"/>
  </w:p>
  <w:p w:rsidR="005835D4" w:rsidRPr="00A42E18" w:rsidRDefault="00D24471">
    <w:pPr>
      <w:pStyle w:val="Header"/>
      <w:jc w:val="right"/>
      <w:rPr>
        <w:rFonts w:ascii="Arial" w:hAnsi="Arial" w:cs="Arial"/>
        <w:iCs/>
        <w:sz w:val="24"/>
      </w:rPr>
    </w:pPr>
    <w:r>
      <w:rPr>
        <w:rFonts w:ascii="Arial" w:hAnsi="Arial" w:cs="Arial"/>
        <w:iCs/>
        <w:sz w:val="24"/>
      </w:rPr>
      <w:t xml:space="preserve">Formerly </w:t>
    </w:r>
    <w:r w:rsidR="005835D4">
      <w:rPr>
        <w:rFonts w:ascii="Arial" w:hAnsi="Arial" w:cs="Arial"/>
        <w:iCs/>
        <w:sz w:val="24"/>
      </w:rPr>
      <w:t>e-NAV14-17.2.2.1</w:t>
    </w:r>
  </w:p>
  <w:p w:rsidR="005835D4" w:rsidRDefault="005835D4">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0390"/>
    <w:multiLevelType w:val="hybridMultilevel"/>
    <w:tmpl w:val="BA6A2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2">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3">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3E54DE9"/>
    <w:multiLevelType w:val="hybridMultilevel"/>
    <w:tmpl w:val="0DC6C866"/>
    <w:lvl w:ilvl="0" w:tplc="01B4C87E">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8D65698"/>
    <w:multiLevelType w:val="hybridMultilevel"/>
    <w:tmpl w:val="8EAE1E08"/>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0">
    <w:nsid w:val="3450304A"/>
    <w:multiLevelType w:val="hybridMultilevel"/>
    <w:tmpl w:val="787E1B3C"/>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23">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nsid w:val="4025149F"/>
    <w:multiLevelType w:val="hybridMultilevel"/>
    <w:tmpl w:val="A496BAF2"/>
    <w:lvl w:ilvl="0" w:tplc="BF103E5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6">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31">
    <w:nsid w:val="4E8F0D41"/>
    <w:multiLevelType w:val="hybridMultilevel"/>
    <w:tmpl w:val="3A960232"/>
    <w:lvl w:ilvl="0" w:tplc="04070001">
      <w:start w:val="1"/>
      <w:numFmt w:val="bullet"/>
      <w:lvlText w:val=""/>
      <w:lvlJc w:val="left"/>
      <w:pPr>
        <w:ind w:left="1634" w:hanging="360"/>
      </w:pPr>
      <w:rPr>
        <w:rFonts w:ascii="Symbol" w:hAnsi="Symbol" w:hint="default"/>
      </w:rPr>
    </w:lvl>
    <w:lvl w:ilvl="1" w:tplc="04070003" w:tentative="1">
      <w:start w:val="1"/>
      <w:numFmt w:val="bullet"/>
      <w:lvlText w:val="o"/>
      <w:lvlJc w:val="left"/>
      <w:pPr>
        <w:ind w:left="2354" w:hanging="360"/>
      </w:pPr>
      <w:rPr>
        <w:rFonts w:ascii="Courier New" w:hAnsi="Courier New" w:cs="Courier New" w:hint="default"/>
      </w:rPr>
    </w:lvl>
    <w:lvl w:ilvl="2" w:tplc="04070005" w:tentative="1">
      <w:start w:val="1"/>
      <w:numFmt w:val="bullet"/>
      <w:lvlText w:val=""/>
      <w:lvlJc w:val="left"/>
      <w:pPr>
        <w:ind w:left="3074" w:hanging="360"/>
      </w:pPr>
      <w:rPr>
        <w:rFonts w:ascii="Wingdings" w:hAnsi="Wingdings" w:hint="default"/>
      </w:rPr>
    </w:lvl>
    <w:lvl w:ilvl="3" w:tplc="04070001" w:tentative="1">
      <w:start w:val="1"/>
      <w:numFmt w:val="bullet"/>
      <w:lvlText w:val=""/>
      <w:lvlJc w:val="left"/>
      <w:pPr>
        <w:ind w:left="3794" w:hanging="360"/>
      </w:pPr>
      <w:rPr>
        <w:rFonts w:ascii="Symbol" w:hAnsi="Symbol" w:hint="default"/>
      </w:rPr>
    </w:lvl>
    <w:lvl w:ilvl="4" w:tplc="04070003" w:tentative="1">
      <w:start w:val="1"/>
      <w:numFmt w:val="bullet"/>
      <w:lvlText w:val="o"/>
      <w:lvlJc w:val="left"/>
      <w:pPr>
        <w:ind w:left="4514" w:hanging="360"/>
      </w:pPr>
      <w:rPr>
        <w:rFonts w:ascii="Courier New" w:hAnsi="Courier New" w:cs="Courier New" w:hint="default"/>
      </w:rPr>
    </w:lvl>
    <w:lvl w:ilvl="5" w:tplc="04070005" w:tentative="1">
      <w:start w:val="1"/>
      <w:numFmt w:val="bullet"/>
      <w:lvlText w:val=""/>
      <w:lvlJc w:val="left"/>
      <w:pPr>
        <w:ind w:left="5234" w:hanging="360"/>
      </w:pPr>
      <w:rPr>
        <w:rFonts w:ascii="Wingdings" w:hAnsi="Wingdings" w:hint="default"/>
      </w:rPr>
    </w:lvl>
    <w:lvl w:ilvl="6" w:tplc="04070001" w:tentative="1">
      <w:start w:val="1"/>
      <w:numFmt w:val="bullet"/>
      <w:lvlText w:val=""/>
      <w:lvlJc w:val="left"/>
      <w:pPr>
        <w:ind w:left="5954" w:hanging="360"/>
      </w:pPr>
      <w:rPr>
        <w:rFonts w:ascii="Symbol" w:hAnsi="Symbol" w:hint="default"/>
      </w:rPr>
    </w:lvl>
    <w:lvl w:ilvl="7" w:tplc="04070003" w:tentative="1">
      <w:start w:val="1"/>
      <w:numFmt w:val="bullet"/>
      <w:lvlText w:val="o"/>
      <w:lvlJc w:val="left"/>
      <w:pPr>
        <w:ind w:left="6674" w:hanging="360"/>
      </w:pPr>
      <w:rPr>
        <w:rFonts w:ascii="Courier New" w:hAnsi="Courier New" w:cs="Courier New" w:hint="default"/>
      </w:rPr>
    </w:lvl>
    <w:lvl w:ilvl="8" w:tplc="04070005" w:tentative="1">
      <w:start w:val="1"/>
      <w:numFmt w:val="bullet"/>
      <w:lvlText w:val=""/>
      <w:lvlJc w:val="left"/>
      <w:pPr>
        <w:ind w:left="7394" w:hanging="360"/>
      </w:pPr>
      <w:rPr>
        <w:rFonts w:ascii="Wingdings" w:hAnsi="Wingdings" w:hint="default"/>
      </w:rPr>
    </w:lvl>
  </w:abstractNum>
  <w:abstractNum w:abstractNumId="32">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3">
    <w:nsid w:val="54CE271C"/>
    <w:multiLevelType w:val="hybridMultilevel"/>
    <w:tmpl w:val="16725932"/>
    <w:lvl w:ilvl="0" w:tplc="BF103E5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5">
    <w:nsid w:val="592410C3"/>
    <w:multiLevelType w:val="hybridMultilevel"/>
    <w:tmpl w:val="0E7290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37">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38">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39">
    <w:nsid w:val="628D0A82"/>
    <w:multiLevelType w:val="multilevel"/>
    <w:tmpl w:val="AF8E7546"/>
    <w:lvl w:ilvl="0">
      <w:start w:val="1"/>
      <w:numFmt w:val="decimal"/>
      <w:lvlText w:val="[%1]"/>
      <w:lvlJc w:val="left"/>
      <w:pPr>
        <w:ind w:left="432" w:hanging="432"/>
      </w:pPr>
      <w:rPr>
        <w:rFonts w:ascii="Calibri" w:hAnsi="Calibri" w:hint="default"/>
        <w:b w:val="0"/>
        <w:i w:val="0"/>
        <w:caps w:val="0"/>
        <w:strike w:val="0"/>
        <w:dstrike w:val="0"/>
        <w:vanish w:val="0"/>
        <w:color w:val="000000"/>
        <w:sz w:val="24"/>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cs="Times New Roman"/>
      </w:rPr>
    </w:lvl>
    <w:lvl w:ilvl="2">
      <w:start w:val="1"/>
      <w:numFmt w:val="decimal"/>
      <w:lvlText w:val="%1.%2.%3"/>
      <w:lvlJc w:val="left"/>
      <w:pPr>
        <w:ind w:left="1288"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2">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43">
    <w:nsid w:val="719B1977"/>
    <w:multiLevelType w:val="hybridMultilevel"/>
    <w:tmpl w:val="3C8ACCD6"/>
    <w:lvl w:ilvl="0" w:tplc="D91A4EB0">
      <w:start w:val="3"/>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5">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6">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47">
    <w:nsid w:val="7875601D"/>
    <w:multiLevelType w:val="hybridMultilevel"/>
    <w:tmpl w:val="576E6C46"/>
    <w:lvl w:ilvl="0" w:tplc="04070005">
      <w:start w:val="1"/>
      <w:numFmt w:val="bullet"/>
      <w:lvlText w:val=""/>
      <w:lvlJc w:val="left"/>
      <w:pPr>
        <w:ind w:left="360" w:hanging="360"/>
      </w:pPr>
      <w:rPr>
        <w:rFonts w:ascii="Wingdings" w:hAnsi="Wingdings" w:hint="default"/>
      </w:rPr>
    </w:lvl>
    <w:lvl w:ilvl="1" w:tplc="4232E9DE">
      <w:numFmt w:val="bullet"/>
      <w:lvlText w:val=""/>
      <w:lvlJc w:val="left"/>
      <w:pPr>
        <w:ind w:left="1080" w:hanging="360"/>
      </w:pPr>
      <w:rPr>
        <w:rFonts w:ascii="Symbol" w:eastAsia="Times New Roman" w:hAnsi="Symbol"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A061974"/>
    <w:multiLevelType w:val="hybridMultilevel"/>
    <w:tmpl w:val="57B2C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F360866"/>
    <w:multiLevelType w:val="hybridMultilevel"/>
    <w:tmpl w:val="D3201E9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47"/>
  </w:num>
  <w:num w:numId="3">
    <w:abstractNumId w:val="6"/>
  </w:num>
  <w:num w:numId="4">
    <w:abstractNumId w:val="2"/>
  </w:num>
  <w:num w:numId="5">
    <w:abstractNumId w:val="7"/>
  </w:num>
  <w:num w:numId="6">
    <w:abstractNumId w:val="13"/>
  </w:num>
  <w:num w:numId="7">
    <w:abstractNumId w:val="28"/>
  </w:num>
  <w:num w:numId="8">
    <w:abstractNumId w:val="12"/>
  </w:num>
  <w:num w:numId="9">
    <w:abstractNumId w:val="49"/>
  </w:num>
  <w:num w:numId="10">
    <w:abstractNumId w:val="23"/>
  </w:num>
  <w:num w:numId="11">
    <w:abstractNumId w:val="17"/>
  </w:num>
  <w:num w:numId="12">
    <w:abstractNumId w:val="22"/>
  </w:num>
  <w:num w:numId="13">
    <w:abstractNumId w:val="36"/>
  </w:num>
  <w:num w:numId="14">
    <w:abstractNumId w:val="8"/>
  </w:num>
  <w:num w:numId="15">
    <w:abstractNumId w:val="37"/>
  </w:num>
  <w:num w:numId="16">
    <w:abstractNumId w:val="9"/>
  </w:num>
  <w:num w:numId="17">
    <w:abstractNumId w:val="30"/>
  </w:num>
  <w:num w:numId="18">
    <w:abstractNumId w:val="41"/>
  </w:num>
  <w:num w:numId="19">
    <w:abstractNumId w:val="46"/>
  </w:num>
  <w:num w:numId="20">
    <w:abstractNumId w:val="3"/>
  </w:num>
  <w:num w:numId="21">
    <w:abstractNumId w:val="11"/>
  </w:num>
  <w:num w:numId="22">
    <w:abstractNumId w:val="26"/>
  </w:num>
  <w:num w:numId="23">
    <w:abstractNumId w:val="18"/>
  </w:num>
  <w:num w:numId="24">
    <w:abstractNumId w:val="38"/>
  </w:num>
  <w:num w:numId="25">
    <w:abstractNumId w:val="10"/>
  </w:num>
  <w:num w:numId="26">
    <w:abstractNumId w:val="25"/>
  </w:num>
  <w:num w:numId="27">
    <w:abstractNumId w:val="40"/>
  </w:num>
  <w:num w:numId="28">
    <w:abstractNumId w:val="45"/>
  </w:num>
  <w:num w:numId="29">
    <w:abstractNumId w:val="27"/>
  </w:num>
  <w:num w:numId="30">
    <w:abstractNumId w:val="19"/>
  </w:num>
  <w:num w:numId="31">
    <w:abstractNumId w:val="32"/>
  </w:num>
  <w:num w:numId="32">
    <w:abstractNumId w:val="34"/>
  </w:num>
  <w:num w:numId="33">
    <w:abstractNumId w:val="42"/>
  </w:num>
  <w:num w:numId="34">
    <w:abstractNumId w:val="29"/>
  </w:num>
  <w:num w:numId="35">
    <w:abstractNumId w:val="4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24"/>
  </w:num>
  <w:num w:numId="45">
    <w:abstractNumId w:val="33"/>
  </w:num>
  <w:num w:numId="46">
    <w:abstractNumId w:val="20"/>
  </w:num>
  <w:num w:numId="47">
    <w:abstractNumId w:val="2"/>
  </w:num>
  <w:num w:numId="48">
    <w:abstractNumId w:val="31"/>
  </w:num>
  <w:num w:numId="49">
    <w:abstractNumId w:val="48"/>
  </w:num>
  <w:num w:numId="50">
    <w:abstractNumId w:val="2"/>
  </w:num>
  <w:num w:numId="51">
    <w:abstractNumId w:val="2"/>
  </w:num>
  <w:num w:numId="52">
    <w:abstractNumId w:val="14"/>
  </w:num>
  <w:num w:numId="53">
    <w:abstractNumId w:val="16"/>
  </w:num>
  <w:num w:numId="54">
    <w:abstractNumId w:val="5"/>
  </w:num>
  <w:num w:numId="55">
    <w:abstractNumId w:val="43"/>
  </w:num>
  <w:num w:numId="56">
    <w:abstractNumId w:val="2"/>
  </w:num>
  <w:num w:numId="57">
    <w:abstractNumId w:val="39"/>
  </w:num>
  <w:num w:numId="58">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17B62"/>
    <w:rsid w:val="000217AC"/>
    <w:rsid w:val="00021EC8"/>
    <w:rsid w:val="0002217E"/>
    <w:rsid w:val="0002346A"/>
    <w:rsid w:val="00023F33"/>
    <w:rsid w:val="00024BCD"/>
    <w:rsid w:val="00024EF2"/>
    <w:rsid w:val="000252D7"/>
    <w:rsid w:val="0002551C"/>
    <w:rsid w:val="00025630"/>
    <w:rsid w:val="00026551"/>
    <w:rsid w:val="00026BFB"/>
    <w:rsid w:val="00032D66"/>
    <w:rsid w:val="00033452"/>
    <w:rsid w:val="000339C0"/>
    <w:rsid w:val="00033A8B"/>
    <w:rsid w:val="00035173"/>
    <w:rsid w:val="000367C5"/>
    <w:rsid w:val="00036851"/>
    <w:rsid w:val="0005558F"/>
    <w:rsid w:val="000718B1"/>
    <w:rsid w:val="00072135"/>
    <w:rsid w:val="00077AA8"/>
    <w:rsid w:val="000829B3"/>
    <w:rsid w:val="00091077"/>
    <w:rsid w:val="00091923"/>
    <w:rsid w:val="000A119A"/>
    <w:rsid w:val="000A151B"/>
    <w:rsid w:val="000A43B6"/>
    <w:rsid w:val="000A4A7B"/>
    <w:rsid w:val="000B02B6"/>
    <w:rsid w:val="000B15BD"/>
    <w:rsid w:val="000B43D8"/>
    <w:rsid w:val="000B4BD2"/>
    <w:rsid w:val="000C0646"/>
    <w:rsid w:val="000D0A42"/>
    <w:rsid w:val="000D339C"/>
    <w:rsid w:val="000D35D3"/>
    <w:rsid w:val="000D4878"/>
    <w:rsid w:val="000E756B"/>
    <w:rsid w:val="000E7713"/>
    <w:rsid w:val="000F1CF4"/>
    <w:rsid w:val="00102B29"/>
    <w:rsid w:val="0010352F"/>
    <w:rsid w:val="00107446"/>
    <w:rsid w:val="00110186"/>
    <w:rsid w:val="001121E5"/>
    <w:rsid w:val="00112626"/>
    <w:rsid w:val="0012228A"/>
    <w:rsid w:val="00123039"/>
    <w:rsid w:val="00125ADA"/>
    <w:rsid w:val="00127B22"/>
    <w:rsid w:val="001308BE"/>
    <w:rsid w:val="00131677"/>
    <w:rsid w:val="00132F40"/>
    <w:rsid w:val="00134572"/>
    <w:rsid w:val="00134C09"/>
    <w:rsid w:val="00140445"/>
    <w:rsid w:val="00142964"/>
    <w:rsid w:val="0014485E"/>
    <w:rsid w:val="00145121"/>
    <w:rsid w:val="001503A0"/>
    <w:rsid w:val="00150908"/>
    <w:rsid w:val="001565F0"/>
    <w:rsid w:val="0016641F"/>
    <w:rsid w:val="00170A7F"/>
    <w:rsid w:val="00171A7A"/>
    <w:rsid w:val="00183995"/>
    <w:rsid w:val="00184AE8"/>
    <w:rsid w:val="001852FF"/>
    <w:rsid w:val="00187611"/>
    <w:rsid w:val="00190B65"/>
    <w:rsid w:val="00191AA8"/>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4AEE"/>
    <w:rsid w:val="002254CC"/>
    <w:rsid w:val="00226423"/>
    <w:rsid w:val="00230D2F"/>
    <w:rsid w:val="00233EBB"/>
    <w:rsid w:val="002419DF"/>
    <w:rsid w:val="0024346C"/>
    <w:rsid w:val="002439C1"/>
    <w:rsid w:val="00244AC2"/>
    <w:rsid w:val="0024711E"/>
    <w:rsid w:val="00247ACA"/>
    <w:rsid w:val="00247B41"/>
    <w:rsid w:val="0025208C"/>
    <w:rsid w:val="00252AC6"/>
    <w:rsid w:val="00253118"/>
    <w:rsid w:val="0026007F"/>
    <w:rsid w:val="00263E5F"/>
    <w:rsid w:val="00265BCA"/>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C03F8"/>
    <w:rsid w:val="002C1DE8"/>
    <w:rsid w:val="002C6F66"/>
    <w:rsid w:val="002D4F97"/>
    <w:rsid w:val="002D702F"/>
    <w:rsid w:val="002E0D84"/>
    <w:rsid w:val="002E5378"/>
    <w:rsid w:val="002E5543"/>
    <w:rsid w:val="002E5FC3"/>
    <w:rsid w:val="002E7151"/>
    <w:rsid w:val="002E778B"/>
    <w:rsid w:val="002F01D3"/>
    <w:rsid w:val="002F0E0E"/>
    <w:rsid w:val="002F37FF"/>
    <w:rsid w:val="00301007"/>
    <w:rsid w:val="00302E4A"/>
    <w:rsid w:val="00303009"/>
    <w:rsid w:val="00304394"/>
    <w:rsid w:val="003045D7"/>
    <w:rsid w:val="00306951"/>
    <w:rsid w:val="00306BFE"/>
    <w:rsid w:val="00306E92"/>
    <w:rsid w:val="00307798"/>
    <w:rsid w:val="003228FF"/>
    <w:rsid w:val="003234D8"/>
    <w:rsid w:val="003242E4"/>
    <w:rsid w:val="00324A1E"/>
    <w:rsid w:val="003256EA"/>
    <w:rsid w:val="00325EEF"/>
    <w:rsid w:val="00326F34"/>
    <w:rsid w:val="003314C0"/>
    <w:rsid w:val="00332872"/>
    <w:rsid w:val="00332AD9"/>
    <w:rsid w:val="0033736D"/>
    <w:rsid w:val="00337F04"/>
    <w:rsid w:val="00340C2C"/>
    <w:rsid w:val="00341A2E"/>
    <w:rsid w:val="003447CD"/>
    <w:rsid w:val="00347742"/>
    <w:rsid w:val="00350097"/>
    <w:rsid w:val="00352CB0"/>
    <w:rsid w:val="00354E5D"/>
    <w:rsid w:val="00355F9C"/>
    <w:rsid w:val="003561D3"/>
    <w:rsid w:val="00362B0B"/>
    <w:rsid w:val="00370816"/>
    <w:rsid w:val="00370A73"/>
    <w:rsid w:val="00373198"/>
    <w:rsid w:val="00373E85"/>
    <w:rsid w:val="0037763C"/>
    <w:rsid w:val="0038276A"/>
    <w:rsid w:val="003849FA"/>
    <w:rsid w:val="00385D4E"/>
    <w:rsid w:val="00392D86"/>
    <w:rsid w:val="00393E5E"/>
    <w:rsid w:val="003961A8"/>
    <w:rsid w:val="003963E6"/>
    <w:rsid w:val="00396A3B"/>
    <w:rsid w:val="003A03B2"/>
    <w:rsid w:val="003A0792"/>
    <w:rsid w:val="003A341E"/>
    <w:rsid w:val="003A4875"/>
    <w:rsid w:val="003A539C"/>
    <w:rsid w:val="003B10EF"/>
    <w:rsid w:val="003B127C"/>
    <w:rsid w:val="003B55C6"/>
    <w:rsid w:val="003B7751"/>
    <w:rsid w:val="003C0DA4"/>
    <w:rsid w:val="003C1F61"/>
    <w:rsid w:val="003C2CE0"/>
    <w:rsid w:val="003C46A5"/>
    <w:rsid w:val="003D23C7"/>
    <w:rsid w:val="003D5194"/>
    <w:rsid w:val="003D51A3"/>
    <w:rsid w:val="003E479B"/>
    <w:rsid w:val="003F4755"/>
    <w:rsid w:val="003F4757"/>
    <w:rsid w:val="003F521C"/>
    <w:rsid w:val="003F6B92"/>
    <w:rsid w:val="0040253E"/>
    <w:rsid w:val="00405082"/>
    <w:rsid w:val="00407E84"/>
    <w:rsid w:val="00411886"/>
    <w:rsid w:val="00412829"/>
    <w:rsid w:val="004203F8"/>
    <w:rsid w:val="0042152A"/>
    <w:rsid w:val="00422702"/>
    <w:rsid w:val="00422C5F"/>
    <w:rsid w:val="0042763E"/>
    <w:rsid w:val="00431F7A"/>
    <w:rsid w:val="00441C31"/>
    <w:rsid w:val="004422E8"/>
    <w:rsid w:val="00442997"/>
    <w:rsid w:val="0044447C"/>
    <w:rsid w:val="00445352"/>
    <w:rsid w:val="00453149"/>
    <w:rsid w:val="004541C1"/>
    <w:rsid w:val="00454A1E"/>
    <w:rsid w:val="004557D5"/>
    <w:rsid w:val="0046004F"/>
    <w:rsid w:val="00461AE8"/>
    <w:rsid w:val="004620A0"/>
    <w:rsid w:val="00471EAD"/>
    <w:rsid w:val="004756E3"/>
    <w:rsid w:val="004766BD"/>
    <w:rsid w:val="0048357E"/>
    <w:rsid w:val="00486F81"/>
    <w:rsid w:val="00490BA3"/>
    <w:rsid w:val="00490E0A"/>
    <w:rsid w:val="004A1F79"/>
    <w:rsid w:val="004A652F"/>
    <w:rsid w:val="004B157A"/>
    <w:rsid w:val="004B32E3"/>
    <w:rsid w:val="004B3582"/>
    <w:rsid w:val="004B49F1"/>
    <w:rsid w:val="004B6717"/>
    <w:rsid w:val="004B69FB"/>
    <w:rsid w:val="004C1FB2"/>
    <w:rsid w:val="004C2FBD"/>
    <w:rsid w:val="004C7685"/>
    <w:rsid w:val="004D0CD8"/>
    <w:rsid w:val="004D3171"/>
    <w:rsid w:val="004D31E7"/>
    <w:rsid w:val="004D4F38"/>
    <w:rsid w:val="004E10AC"/>
    <w:rsid w:val="004E164B"/>
    <w:rsid w:val="004E2A8A"/>
    <w:rsid w:val="004E702D"/>
    <w:rsid w:val="004F2544"/>
    <w:rsid w:val="004F2EA9"/>
    <w:rsid w:val="004F3A78"/>
    <w:rsid w:val="004F3A7D"/>
    <w:rsid w:val="004F5017"/>
    <w:rsid w:val="004F54F5"/>
    <w:rsid w:val="004F5C62"/>
    <w:rsid w:val="005011C8"/>
    <w:rsid w:val="005045F7"/>
    <w:rsid w:val="00514C31"/>
    <w:rsid w:val="0052165E"/>
    <w:rsid w:val="00522C6D"/>
    <w:rsid w:val="00522CFD"/>
    <w:rsid w:val="005238E6"/>
    <w:rsid w:val="00525ABF"/>
    <w:rsid w:val="005274EC"/>
    <w:rsid w:val="00532651"/>
    <w:rsid w:val="00541678"/>
    <w:rsid w:val="005505AE"/>
    <w:rsid w:val="005511F6"/>
    <w:rsid w:val="00552225"/>
    <w:rsid w:val="00552AD2"/>
    <w:rsid w:val="00553DBC"/>
    <w:rsid w:val="00556C87"/>
    <w:rsid w:val="00566F1A"/>
    <w:rsid w:val="00571167"/>
    <w:rsid w:val="00571B2E"/>
    <w:rsid w:val="00577163"/>
    <w:rsid w:val="005831C8"/>
    <w:rsid w:val="005835D4"/>
    <w:rsid w:val="00583831"/>
    <w:rsid w:val="005855FD"/>
    <w:rsid w:val="0059410B"/>
    <w:rsid w:val="00594A83"/>
    <w:rsid w:val="005A3EE0"/>
    <w:rsid w:val="005A4CA7"/>
    <w:rsid w:val="005A5301"/>
    <w:rsid w:val="005A5EBD"/>
    <w:rsid w:val="005B5B72"/>
    <w:rsid w:val="005B74DC"/>
    <w:rsid w:val="005C05BD"/>
    <w:rsid w:val="005C1A1F"/>
    <w:rsid w:val="005C3C01"/>
    <w:rsid w:val="005D0973"/>
    <w:rsid w:val="005E18A9"/>
    <w:rsid w:val="005E7392"/>
    <w:rsid w:val="005F00C9"/>
    <w:rsid w:val="005F44EF"/>
    <w:rsid w:val="005F5132"/>
    <w:rsid w:val="005F53A2"/>
    <w:rsid w:val="00602409"/>
    <w:rsid w:val="006030DB"/>
    <w:rsid w:val="00603AF4"/>
    <w:rsid w:val="006049B6"/>
    <w:rsid w:val="00612D94"/>
    <w:rsid w:val="00616FFB"/>
    <w:rsid w:val="006177BE"/>
    <w:rsid w:val="00617C5E"/>
    <w:rsid w:val="0062372E"/>
    <w:rsid w:val="00626102"/>
    <w:rsid w:val="006315FB"/>
    <w:rsid w:val="006322B6"/>
    <w:rsid w:val="00632FC4"/>
    <w:rsid w:val="00636C86"/>
    <w:rsid w:val="00637A57"/>
    <w:rsid w:val="006403A7"/>
    <w:rsid w:val="00641DF2"/>
    <w:rsid w:val="00643476"/>
    <w:rsid w:val="00646FD8"/>
    <w:rsid w:val="00651FD7"/>
    <w:rsid w:val="006524B1"/>
    <w:rsid w:val="00655E6D"/>
    <w:rsid w:val="00656654"/>
    <w:rsid w:val="00661AC0"/>
    <w:rsid w:val="00666EEA"/>
    <w:rsid w:val="00667CB5"/>
    <w:rsid w:val="00670040"/>
    <w:rsid w:val="006716BF"/>
    <w:rsid w:val="00672933"/>
    <w:rsid w:val="006761F9"/>
    <w:rsid w:val="00676723"/>
    <w:rsid w:val="00681B3A"/>
    <w:rsid w:val="00682498"/>
    <w:rsid w:val="00684615"/>
    <w:rsid w:val="00684C6A"/>
    <w:rsid w:val="00687221"/>
    <w:rsid w:val="0069199B"/>
    <w:rsid w:val="006969DE"/>
    <w:rsid w:val="006A2295"/>
    <w:rsid w:val="006A3BB4"/>
    <w:rsid w:val="006B2D99"/>
    <w:rsid w:val="006B62E1"/>
    <w:rsid w:val="006B7F99"/>
    <w:rsid w:val="006C1D9F"/>
    <w:rsid w:val="006C6635"/>
    <w:rsid w:val="006D02B9"/>
    <w:rsid w:val="006D13F6"/>
    <w:rsid w:val="006D23B1"/>
    <w:rsid w:val="006D3A31"/>
    <w:rsid w:val="006E38EA"/>
    <w:rsid w:val="006F5C20"/>
    <w:rsid w:val="006F712C"/>
    <w:rsid w:val="006F7A68"/>
    <w:rsid w:val="00701C9B"/>
    <w:rsid w:val="00703191"/>
    <w:rsid w:val="00703410"/>
    <w:rsid w:val="00705EA3"/>
    <w:rsid w:val="00707EEE"/>
    <w:rsid w:val="007118CA"/>
    <w:rsid w:val="00712422"/>
    <w:rsid w:val="00714C7C"/>
    <w:rsid w:val="0072604A"/>
    <w:rsid w:val="007278F2"/>
    <w:rsid w:val="00733506"/>
    <w:rsid w:val="007338BF"/>
    <w:rsid w:val="00734864"/>
    <w:rsid w:val="00734C65"/>
    <w:rsid w:val="00735082"/>
    <w:rsid w:val="00737FD5"/>
    <w:rsid w:val="00743B3E"/>
    <w:rsid w:val="00743CA8"/>
    <w:rsid w:val="00752C83"/>
    <w:rsid w:val="007544CB"/>
    <w:rsid w:val="00755673"/>
    <w:rsid w:val="007571CE"/>
    <w:rsid w:val="007578D8"/>
    <w:rsid w:val="007601AC"/>
    <w:rsid w:val="00760376"/>
    <w:rsid w:val="00760721"/>
    <w:rsid w:val="0076083A"/>
    <w:rsid w:val="007615D4"/>
    <w:rsid w:val="00762399"/>
    <w:rsid w:val="007659D1"/>
    <w:rsid w:val="00767FB8"/>
    <w:rsid w:val="00773167"/>
    <w:rsid w:val="00787FF8"/>
    <w:rsid w:val="00796A88"/>
    <w:rsid w:val="007A3769"/>
    <w:rsid w:val="007A3C41"/>
    <w:rsid w:val="007A7242"/>
    <w:rsid w:val="007B21EF"/>
    <w:rsid w:val="007B60B7"/>
    <w:rsid w:val="007C2073"/>
    <w:rsid w:val="007C4CBA"/>
    <w:rsid w:val="007C6150"/>
    <w:rsid w:val="007C68A0"/>
    <w:rsid w:val="007D1949"/>
    <w:rsid w:val="007D5ABE"/>
    <w:rsid w:val="007D6564"/>
    <w:rsid w:val="007D7AD1"/>
    <w:rsid w:val="007D7E87"/>
    <w:rsid w:val="007D7F23"/>
    <w:rsid w:val="007E0D79"/>
    <w:rsid w:val="007E166C"/>
    <w:rsid w:val="007E4996"/>
    <w:rsid w:val="007E5044"/>
    <w:rsid w:val="007E5472"/>
    <w:rsid w:val="007E5B58"/>
    <w:rsid w:val="007E6316"/>
    <w:rsid w:val="007E696D"/>
    <w:rsid w:val="007F7A91"/>
    <w:rsid w:val="00806FB6"/>
    <w:rsid w:val="00807483"/>
    <w:rsid w:val="008120A0"/>
    <w:rsid w:val="00814616"/>
    <w:rsid w:val="008178C8"/>
    <w:rsid w:val="00825C61"/>
    <w:rsid w:val="008302B8"/>
    <w:rsid w:val="00831DBF"/>
    <w:rsid w:val="008339DD"/>
    <w:rsid w:val="00834FD6"/>
    <w:rsid w:val="00835C90"/>
    <w:rsid w:val="00837E7C"/>
    <w:rsid w:val="008414AE"/>
    <w:rsid w:val="008420B8"/>
    <w:rsid w:val="0085358A"/>
    <w:rsid w:val="00856625"/>
    <w:rsid w:val="00856BB9"/>
    <w:rsid w:val="0087116A"/>
    <w:rsid w:val="00871699"/>
    <w:rsid w:val="00871C29"/>
    <w:rsid w:val="008801AD"/>
    <w:rsid w:val="00882BCF"/>
    <w:rsid w:val="008906EE"/>
    <w:rsid w:val="00894C3A"/>
    <w:rsid w:val="00894FDD"/>
    <w:rsid w:val="00895574"/>
    <w:rsid w:val="008A00F4"/>
    <w:rsid w:val="008A3C4C"/>
    <w:rsid w:val="008A5BD0"/>
    <w:rsid w:val="008B09C4"/>
    <w:rsid w:val="008B29F4"/>
    <w:rsid w:val="008B70E7"/>
    <w:rsid w:val="008C6086"/>
    <w:rsid w:val="008C7AFF"/>
    <w:rsid w:val="008C7E7E"/>
    <w:rsid w:val="008D4759"/>
    <w:rsid w:val="008E095E"/>
    <w:rsid w:val="008E0E06"/>
    <w:rsid w:val="008E25EF"/>
    <w:rsid w:val="008E68AB"/>
    <w:rsid w:val="008E6BEB"/>
    <w:rsid w:val="008F739F"/>
    <w:rsid w:val="00901A18"/>
    <w:rsid w:val="009066D5"/>
    <w:rsid w:val="00914277"/>
    <w:rsid w:val="00914546"/>
    <w:rsid w:val="00921469"/>
    <w:rsid w:val="009239FC"/>
    <w:rsid w:val="00925398"/>
    <w:rsid w:val="009260BD"/>
    <w:rsid w:val="009340BC"/>
    <w:rsid w:val="009349B0"/>
    <w:rsid w:val="00940A74"/>
    <w:rsid w:val="00942276"/>
    <w:rsid w:val="00945196"/>
    <w:rsid w:val="009453DB"/>
    <w:rsid w:val="009460EA"/>
    <w:rsid w:val="00952395"/>
    <w:rsid w:val="00953405"/>
    <w:rsid w:val="009543EC"/>
    <w:rsid w:val="00954BE4"/>
    <w:rsid w:val="00955CA4"/>
    <w:rsid w:val="0095719C"/>
    <w:rsid w:val="0095792E"/>
    <w:rsid w:val="009605E8"/>
    <w:rsid w:val="009639B3"/>
    <w:rsid w:val="00964934"/>
    <w:rsid w:val="00967410"/>
    <w:rsid w:val="00970FF6"/>
    <w:rsid w:val="00975F6F"/>
    <w:rsid w:val="00975FEC"/>
    <w:rsid w:val="00976117"/>
    <w:rsid w:val="00981711"/>
    <w:rsid w:val="00981D78"/>
    <w:rsid w:val="00982C3F"/>
    <w:rsid w:val="00987FFE"/>
    <w:rsid w:val="009908ED"/>
    <w:rsid w:val="009933C2"/>
    <w:rsid w:val="009939CB"/>
    <w:rsid w:val="009A2206"/>
    <w:rsid w:val="009A39CC"/>
    <w:rsid w:val="009A4F27"/>
    <w:rsid w:val="009A55D1"/>
    <w:rsid w:val="009B7A82"/>
    <w:rsid w:val="009C2EC7"/>
    <w:rsid w:val="009C5435"/>
    <w:rsid w:val="009C5E92"/>
    <w:rsid w:val="009C74EB"/>
    <w:rsid w:val="009D2807"/>
    <w:rsid w:val="009D5533"/>
    <w:rsid w:val="009E066E"/>
    <w:rsid w:val="009E07A7"/>
    <w:rsid w:val="009E4AC5"/>
    <w:rsid w:val="009E4EB8"/>
    <w:rsid w:val="009E6BD5"/>
    <w:rsid w:val="009E7420"/>
    <w:rsid w:val="009F6633"/>
    <w:rsid w:val="009F68C3"/>
    <w:rsid w:val="00A01283"/>
    <w:rsid w:val="00A057CD"/>
    <w:rsid w:val="00A07FE4"/>
    <w:rsid w:val="00A15426"/>
    <w:rsid w:val="00A15BCA"/>
    <w:rsid w:val="00A17DCD"/>
    <w:rsid w:val="00A2016D"/>
    <w:rsid w:val="00A21350"/>
    <w:rsid w:val="00A240C2"/>
    <w:rsid w:val="00A24C8C"/>
    <w:rsid w:val="00A37C6B"/>
    <w:rsid w:val="00A4089B"/>
    <w:rsid w:val="00A41BB0"/>
    <w:rsid w:val="00A420DB"/>
    <w:rsid w:val="00A42129"/>
    <w:rsid w:val="00A42E18"/>
    <w:rsid w:val="00A50FAF"/>
    <w:rsid w:val="00A53680"/>
    <w:rsid w:val="00A53D99"/>
    <w:rsid w:val="00A54343"/>
    <w:rsid w:val="00A55B57"/>
    <w:rsid w:val="00A56BE5"/>
    <w:rsid w:val="00A60E3A"/>
    <w:rsid w:val="00A634D3"/>
    <w:rsid w:val="00A678E3"/>
    <w:rsid w:val="00A70581"/>
    <w:rsid w:val="00A7079D"/>
    <w:rsid w:val="00A71307"/>
    <w:rsid w:val="00A725C9"/>
    <w:rsid w:val="00A76622"/>
    <w:rsid w:val="00A83950"/>
    <w:rsid w:val="00A8481E"/>
    <w:rsid w:val="00A900FD"/>
    <w:rsid w:val="00A908DD"/>
    <w:rsid w:val="00A915A3"/>
    <w:rsid w:val="00A91E66"/>
    <w:rsid w:val="00A92A81"/>
    <w:rsid w:val="00A9731F"/>
    <w:rsid w:val="00AA1B27"/>
    <w:rsid w:val="00AA29E7"/>
    <w:rsid w:val="00AA3DBE"/>
    <w:rsid w:val="00AA3FBA"/>
    <w:rsid w:val="00AA6CDC"/>
    <w:rsid w:val="00AA7210"/>
    <w:rsid w:val="00AA7C65"/>
    <w:rsid w:val="00AB25C7"/>
    <w:rsid w:val="00AB7B78"/>
    <w:rsid w:val="00AC124C"/>
    <w:rsid w:val="00AD6EDF"/>
    <w:rsid w:val="00AD708C"/>
    <w:rsid w:val="00AE0AD6"/>
    <w:rsid w:val="00AE1E11"/>
    <w:rsid w:val="00AE433E"/>
    <w:rsid w:val="00AE543E"/>
    <w:rsid w:val="00AF293E"/>
    <w:rsid w:val="00AF5319"/>
    <w:rsid w:val="00AF670F"/>
    <w:rsid w:val="00B01148"/>
    <w:rsid w:val="00B031CC"/>
    <w:rsid w:val="00B05D29"/>
    <w:rsid w:val="00B11E21"/>
    <w:rsid w:val="00B20C9B"/>
    <w:rsid w:val="00B21558"/>
    <w:rsid w:val="00B21C53"/>
    <w:rsid w:val="00B26009"/>
    <w:rsid w:val="00B30D58"/>
    <w:rsid w:val="00B3177E"/>
    <w:rsid w:val="00B35FAE"/>
    <w:rsid w:val="00B40970"/>
    <w:rsid w:val="00B433E2"/>
    <w:rsid w:val="00B46CF1"/>
    <w:rsid w:val="00B4788A"/>
    <w:rsid w:val="00B51858"/>
    <w:rsid w:val="00B53D0E"/>
    <w:rsid w:val="00B53DCE"/>
    <w:rsid w:val="00B552A9"/>
    <w:rsid w:val="00B62A67"/>
    <w:rsid w:val="00B62F0D"/>
    <w:rsid w:val="00B640B3"/>
    <w:rsid w:val="00B711CB"/>
    <w:rsid w:val="00B7269B"/>
    <w:rsid w:val="00B741F4"/>
    <w:rsid w:val="00B778FA"/>
    <w:rsid w:val="00B8501E"/>
    <w:rsid w:val="00B90344"/>
    <w:rsid w:val="00B904A7"/>
    <w:rsid w:val="00BA0F70"/>
    <w:rsid w:val="00BA5133"/>
    <w:rsid w:val="00BB359A"/>
    <w:rsid w:val="00BB5214"/>
    <w:rsid w:val="00BB5B8D"/>
    <w:rsid w:val="00BB7A41"/>
    <w:rsid w:val="00BB7F81"/>
    <w:rsid w:val="00BC12D4"/>
    <w:rsid w:val="00BC3689"/>
    <w:rsid w:val="00BD5A3B"/>
    <w:rsid w:val="00BD7B0A"/>
    <w:rsid w:val="00BE518D"/>
    <w:rsid w:val="00BF4348"/>
    <w:rsid w:val="00BF697A"/>
    <w:rsid w:val="00C0361B"/>
    <w:rsid w:val="00C03805"/>
    <w:rsid w:val="00C04033"/>
    <w:rsid w:val="00C0674B"/>
    <w:rsid w:val="00C1022C"/>
    <w:rsid w:val="00C1231C"/>
    <w:rsid w:val="00C138C3"/>
    <w:rsid w:val="00C14A26"/>
    <w:rsid w:val="00C14CCD"/>
    <w:rsid w:val="00C203AE"/>
    <w:rsid w:val="00C205F0"/>
    <w:rsid w:val="00C22928"/>
    <w:rsid w:val="00C2308C"/>
    <w:rsid w:val="00C23527"/>
    <w:rsid w:val="00C2782E"/>
    <w:rsid w:val="00C33660"/>
    <w:rsid w:val="00C349CB"/>
    <w:rsid w:val="00C37334"/>
    <w:rsid w:val="00C40A3F"/>
    <w:rsid w:val="00C4253D"/>
    <w:rsid w:val="00C42EAB"/>
    <w:rsid w:val="00C463D9"/>
    <w:rsid w:val="00C53225"/>
    <w:rsid w:val="00C54485"/>
    <w:rsid w:val="00C54F17"/>
    <w:rsid w:val="00C57472"/>
    <w:rsid w:val="00C60257"/>
    <w:rsid w:val="00C643BC"/>
    <w:rsid w:val="00C70F8C"/>
    <w:rsid w:val="00C72E18"/>
    <w:rsid w:val="00C75B50"/>
    <w:rsid w:val="00C7677B"/>
    <w:rsid w:val="00C76966"/>
    <w:rsid w:val="00C7729C"/>
    <w:rsid w:val="00C779FF"/>
    <w:rsid w:val="00C81A9D"/>
    <w:rsid w:val="00C9306B"/>
    <w:rsid w:val="00C930D0"/>
    <w:rsid w:val="00C943F4"/>
    <w:rsid w:val="00C97BE9"/>
    <w:rsid w:val="00CA00FD"/>
    <w:rsid w:val="00CA3D24"/>
    <w:rsid w:val="00CA5601"/>
    <w:rsid w:val="00CA6846"/>
    <w:rsid w:val="00CA7AD0"/>
    <w:rsid w:val="00CB22ED"/>
    <w:rsid w:val="00CB38F2"/>
    <w:rsid w:val="00CB5094"/>
    <w:rsid w:val="00CC0FCE"/>
    <w:rsid w:val="00CC115D"/>
    <w:rsid w:val="00CC3446"/>
    <w:rsid w:val="00CC729A"/>
    <w:rsid w:val="00CD1F7D"/>
    <w:rsid w:val="00CD2279"/>
    <w:rsid w:val="00CD235A"/>
    <w:rsid w:val="00CD2436"/>
    <w:rsid w:val="00CD3577"/>
    <w:rsid w:val="00CD4EE8"/>
    <w:rsid w:val="00CE0E73"/>
    <w:rsid w:val="00CE1589"/>
    <w:rsid w:val="00CE1D19"/>
    <w:rsid w:val="00CE6082"/>
    <w:rsid w:val="00CE63C0"/>
    <w:rsid w:val="00D01073"/>
    <w:rsid w:val="00D056AA"/>
    <w:rsid w:val="00D076C0"/>
    <w:rsid w:val="00D12DE4"/>
    <w:rsid w:val="00D13965"/>
    <w:rsid w:val="00D14CB1"/>
    <w:rsid w:val="00D20470"/>
    <w:rsid w:val="00D216C4"/>
    <w:rsid w:val="00D2293D"/>
    <w:rsid w:val="00D24471"/>
    <w:rsid w:val="00D25311"/>
    <w:rsid w:val="00D2552A"/>
    <w:rsid w:val="00D25980"/>
    <w:rsid w:val="00D30703"/>
    <w:rsid w:val="00D3529E"/>
    <w:rsid w:val="00D37ECC"/>
    <w:rsid w:val="00D44130"/>
    <w:rsid w:val="00D457AE"/>
    <w:rsid w:val="00D45EE4"/>
    <w:rsid w:val="00D466B5"/>
    <w:rsid w:val="00D5236D"/>
    <w:rsid w:val="00D5311E"/>
    <w:rsid w:val="00D53966"/>
    <w:rsid w:val="00D55DC7"/>
    <w:rsid w:val="00D57DCE"/>
    <w:rsid w:val="00D57EAC"/>
    <w:rsid w:val="00D64BE7"/>
    <w:rsid w:val="00D65533"/>
    <w:rsid w:val="00D67827"/>
    <w:rsid w:val="00D7012C"/>
    <w:rsid w:val="00D72CD2"/>
    <w:rsid w:val="00D7473C"/>
    <w:rsid w:val="00D77C35"/>
    <w:rsid w:val="00D77E9A"/>
    <w:rsid w:val="00D81720"/>
    <w:rsid w:val="00D819DA"/>
    <w:rsid w:val="00D84043"/>
    <w:rsid w:val="00D84F2F"/>
    <w:rsid w:val="00D96D9A"/>
    <w:rsid w:val="00D96E7B"/>
    <w:rsid w:val="00DA008C"/>
    <w:rsid w:val="00DA15F5"/>
    <w:rsid w:val="00DA2BA0"/>
    <w:rsid w:val="00DA33A0"/>
    <w:rsid w:val="00DA4145"/>
    <w:rsid w:val="00DB0D34"/>
    <w:rsid w:val="00DB14BC"/>
    <w:rsid w:val="00DB750E"/>
    <w:rsid w:val="00DC3512"/>
    <w:rsid w:val="00DC5AE3"/>
    <w:rsid w:val="00DC76B3"/>
    <w:rsid w:val="00DD1A29"/>
    <w:rsid w:val="00DD2686"/>
    <w:rsid w:val="00DD3227"/>
    <w:rsid w:val="00DD569E"/>
    <w:rsid w:val="00DD6175"/>
    <w:rsid w:val="00DD70CE"/>
    <w:rsid w:val="00DE04B4"/>
    <w:rsid w:val="00DE2803"/>
    <w:rsid w:val="00DE36C2"/>
    <w:rsid w:val="00DE4997"/>
    <w:rsid w:val="00DF0CFF"/>
    <w:rsid w:val="00DF2A09"/>
    <w:rsid w:val="00DF2B95"/>
    <w:rsid w:val="00DF5205"/>
    <w:rsid w:val="00DF58FA"/>
    <w:rsid w:val="00DF5C49"/>
    <w:rsid w:val="00E00E19"/>
    <w:rsid w:val="00E12CBB"/>
    <w:rsid w:val="00E21E01"/>
    <w:rsid w:val="00E22325"/>
    <w:rsid w:val="00E2495F"/>
    <w:rsid w:val="00E25997"/>
    <w:rsid w:val="00E25CA2"/>
    <w:rsid w:val="00E3270A"/>
    <w:rsid w:val="00E338D7"/>
    <w:rsid w:val="00E34C0F"/>
    <w:rsid w:val="00E36560"/>
    <w:rsid w:val="00E37648"/>
    <w:rsid w:val="00E4096F"/>
    <w:rsid w:val="00E43ADC"/>
    <w:rsid w:val="00E450DD"/>
    <w:rsid w:val="00E5016A"/>
    <w:rsid w:val="00E526DA"/>
    <w:rsid w:val="00E632C0"/>
    <w:rsid w:val="00E638F8"/>
    <w:rsid w:val="00E719AD"/>
    <w:rsid w:val="00E73D21"/>
    <w:rsid w:val="00E74C99"/>
    <w:rsid w:val="00E75AAE"/>
    <w:rsid w:val="00E76235"/>
    <w:rsid w:val="00E80790"/>
    <w:rsid w:val="00E80F06"/>
    <w:rsid w:val="00E86E35"/>
    <w:rsid w:val="00E91B55"/>
    <w:rsid w:val="00E947D1"/>
    <w:rsid w:val="00E970AA"/>
    <w:rsid w:val="00EA3177"/>
    <w:rsid w:val="00EA7C23"/>
    <w:rsid w:val="00EB15BE"/>
    <w:rsid w:val="00EB2011"/>
    <w:rsid w:val="00EB3E05"/>
    <w:rsid w:val="00EB3F97"/>
    <w:rsid w:val="00EB4199"/>
    <w:rsid w:val="00EB5C5E"/>
    <w:rsid w:val="00EC4D94"/>
    <w:rsid w:val="00EC52D4"/>
    <w:rsid w:val="00EC6B71"/>
    <w:rsid w:val="00ED0B9C"/>
    <w:rsid w:val="00ED3619"/>
    <w:rsid w:val="00ED77A2"/>
    <w:rsid w:val="00ED7FC7"/>
    <w:rsid w:val="00EE02E1"/>
    <w:rsid w:val="00EE1B85"/>
    <w:rsid w:val="00EE1F85"/>
    <w:rsid w:val="00EE2B8C"/>
    <w:rsid w:val="00EE5F9B"/>
    <w:rsid w:val="00EF0482"/>
    <w:rsid w:val="00EF1E91"/>
    <w:rsid w:val="00EF42D3"/>
    <w:rsid w:val="00F06783"/>
    <w:rsid w:val="00F06BFC"/>
    <w:rsid w:val="00F115D5"/>
    <w:rsid w:val="00F12935"/>
    <w:rsid w:val="00F142D8"/>
    <w:rsid w:val="00F14FCE"/>
    <w:rsid w:val="00F20991"/>
    <w:rsid w:val="00F21B65"/>
    <w:rsid w:val="00F256C2"/>
    <w:rsid w:val="00F344EF"/>
    <w:rsid w:val="00F37590"/>
    <w:rsid w:val="00F37F2C"/>
    <w:rsid w:val="00F45BFC"/>
    <w:rsid w:val="00F50E6D"/>
    <w:rsid w:val="00F534E1"/>
    <w:rsid w:val="00F576FD"/>
    <w:rsid w:val="00F61605"/>
    <w:rsid w:val="00F642EE"/>
    <w:rsid w:val="00F67D5A"/>
    <w:rsid w:val="00F76787"/>
    <w:rsid w:val="00F91D8E"/>
    <w:rsid w:val="00F92C80"/>
    <w:rsid w:val="00F944A2"/>
    <w:rsid w:val="00F95CAF"/>
    <w:rsid w:val="00F97956"/>
    <w:rsid w:val="00F97AFD"/>
    <w:rsid w:val="00F97C5F"/>
    <w:rsid w:val="00FA057B"/>
    <w:rsid w:val="00FA224A"/>
    <w:rsid w:val="00FA22C0"/>
    <w:rsid w:val="00FA3305"/>
    <w:rsid w:val="00FA361C"/>
    <w:rsid w:val="00FA63D6"/>
    <w:rsid w:val="00FB69C7"/>
    <w:rsid w:val="00FB7CD5"/>
    <w:rsid w:val="00FC1E6E"/>
    <w:rsid w:val="00FC21E0"/>
    <w:rsid w:val="00FC29BA"/>
    <w:rsid w:val="00FC7415"/>
    <w:rsid w:val="00FC7BF1"/>
    <w:rsid w:val="00FD4442"/>
    <w:rsid w:val="00FD6EA0"/>
    <w:rsid w:val="00FD7EF3"/>
    <w:rsid w:val="00FE38C4"/>
    <w:rsid w:val="00FE65EE"/>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447CD"/>
    <w:rPr>
      <w:rFonts w:ascii="Arial" w:hAnsi="Arial"/>
      <w:b/>
      <w:sz w:val="32"/>
      <w:lang w:val="en-GB" w:eastAsia="fi-FI"/>
    </w:rPr>
  </w:style>
  <w:style w:type="character" w:customStyle="1" w:styleId="Heading2Char">
    <w:name w:val="Heading 2 Char"/>
    <w:basedOn w:val="DefaultParagraphFont"/>
    <w:link w:val="Heading2"/>
    <w:locked/>
    <w:rsid w:val="00A60E3A"/>
    <w:rPr>
      <w:rFonts w:ascii="Arial" w:hAnsi="Arial"/>
      <w:b/>
      <w:iCs/>
      <w:sz w:val="28"/>
      <w:lang w:val="en-GB" w:eastAsia="fi-FI"/>
    </w:rPr>
  </w:style>
  <w:style w:type="character" w:customStyle="1" w:styleId="Heading3Char">
    <w:name w:val="Heading 3 Char"/>
    <w:basedOn w:val="DefaultParagraphFont"/>
    <w:link w:val="Heading3"/>
    <w:locked/>
    <w:rsid w:val="00FE38C4"/>
    <w:rPr>
      <w:rFonts w:ascii="Arial" w:hAnsi="Arial"/>
      <w:b/>
      <w:bCs/>
      <w:sz w:val="24"/>
      <w:szCs w:val="26"/>
      <w:lang w:val="en-GB" w:eastAsia="fi-FI"/>
    </w:rPr>
  </w:style>
  <w:style w:type="character" w:customStyle="1" w:styleId="Heading4Char">
    <w:name w:val="Heading 4 Char"/>
    <w:basedOn w:val="DefaultParagraphFont"/>
    <w:link w:val="Heading4"/>
    <w:locked/>
    <w:rsid w:val="001C7DCB"/>
    <w:rPr>
      <w:rFonts w:ascii="Arial" w:hAnsi="Arial"/>
      <w:b/>
      <w:sz w:val="40"/>
      <w:lang w:val="en-GB" w:eastAsia="fi-FI"/>
    </w:rPr>
  </w:style>
  <w:style w:type="character" w:customStyle="1" w:styleId="Heading5Char">
    <w:name w:val="Heading 5 Char"/>
    <w:basedOn w:val="DefaultParagraphFont"/>
    <w:link w:val="Heading5"/>
    <w:locked/>
    <w:rsid w:val="001C7DCB"/>
    <w:rPr>
      <w:b/>
      <w:color w:val="000000"/>
      <w:sz w:val="22"/>
      <w:lang w:val="en-GB"/>
    </w:rPr>
  </w:style>
  <w:style w:type="character" w:customStyle="1" w:styleId="Heading6Char">
    <w:name w:val="Heading 6 Char"/>
    <w:basedOn w:val="DefaultParagraphFont"/>
    <w:link w:val="Heading6"/>
    <w:locked/>
    <w:rsid w:val="001C7DCB"/>
    <w:rPr>
      <w:b/>
      <w:bCs/>
      <w:sz w:val="22"/>
      <w:lang w:val="en-GB" w:eastAsia="fi-FI"/>
    </w:rPr>
  </w:style>
  <w:style w:type="character" w:customStyle="1" w:styleId="Heading7Char">
    <w:name w:val="Heading 7 Char"/>
    <w:basedOn w:val="DefaultParagraphFont"/>
    <w:link w:val="Heading7"/>
    <w:locked/>
    <w:rsid w:val="001C7DCB"/>
    <w:rPr>
      <w:rFonts w:ascii="Calibri" w:hAnsi="Calibri"/>
      <w:sz w:val="24"/>
      <w:szCs w:val="24"/>
      <w:lang w:val="en-GB" w:eastAsia="fi-FI"/>
    </w:rPr>
  </w:style>
  <w:style w:type="character" w:customStyle="1" w:styleId="Heading8Char">
    <w:name w:val="Heading 8 Char"/>
    <w:basedOn w:val="DefaultParagraphFont"/>
    <w:link w:val="Heading8"/>
    <w:locked/>
    <w:rsid w:val="001C7DCB"/>
    <w:rPr>
      <w:b/>
      <w:sz w:val="22"/>
      <w:lang w:val="en-GB" w:eastAsia="fi-FI"/>
    </w:rPr>
  </w:style>
  <w:style w:type="character" w:customStyle="1" w:styleId="Heading9Char">
    <w:name w:val="Heading 9 Char"/>
    <w:basedOn w:val="DefaultParagraphFont"/>
    <w:link w:val="Heading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6.wmf"/><Relationship Id="rId26" Type="http://schemas.openxmlformats.org/officeDocument/2006/relationships/oleObject" Target="embeddings/oleObject4.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oleObject" Target="embeddings/oleObject8.bin"/><Relationship Id="rId42" Type="http://schemas.openxmlformats.org/officeDocument/2006/relationships/image" Target="media/image16.wmf"/><Relationship Id="rId47" Type="http://schemas.openxmlformats.org/officeDocument/2006/relationships/oleObject" Target="embeddings/oleObject11.bin"/><Relationship Id="rId50" Type="http://schemas.openxmlformats.org/officeDocument/2006/relationships/oleObject" Target="embeddings/oleObject13.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22.bin"/><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9.png"/><Relationship Id="rId32" Type="http://schemas.openxmlformats.org/officeDocument/2006/relationships/oleObject" Target="embeddings/oleObject7.bin"/><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oleObject" Target="embeddings/oleObject10.bin"/><Relationship Id="rId53" Type="http://schemas.openxmlformats.org/officeDocument/2006/relationships/image" Target="media/image21.wmf"/><Relationship Id="rId58" Type="http://schemas.openxmlformats.org/officeDocument/2006/relationships/oleObject" Target="embeddings/oleObject17.bin"/><Relationship Id="rId66" Type="http://schemas.openxmlformats.org/officeDocument/2006/relationships/oleObject" Target="embeddings/oleObject21.bin"/><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oleObject" Target="embeddings/oleObject3.bin"/><Relationship Id="rId28" Type="http://schemas.openxmlformats.org/officeDocument/2006/relationships/oleObject" Target="embeddings/oleObject5.bin"/><Relationship Id="rId36" Type="http://schemas.openxmlformats.org/officeDocument/2006/relationships/header" Target="header1.xml"/><Relationship Id="rId49" Type="http://schemas.openxmlformats.org/officeDocument/2006/relationships/oleObject" Target="embeddings/oleObject12.bin"/><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image" Target="media/image10.png"/><Relationship Id="rId19"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image" Target="media/image17.wmf"/><Relationship Id="rId52" Type="http://schemas.openxmlformats.org/officeDocument/2006/relationships/oleObject" Target="embeddings/oleObject14.bin"/><Relationship Id="rId60" Type="http://schemas.openxmlformats.org/officeDocument/2006/relationships/oleObject" Target="embeddings/oleObject18.bin"/><Relationship Id="rId65" Type="http://schemas.openxmlformats.org/officeDocument/2006/relationships/image" Target="media/image27.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6.bin"/><Relationship Id="rId35" Type="http://schemas.openxmlformats.org/officeDocument/2006/relationships/image" Target="media/image15.png"/><Relationship Id="rId43" Type="http://schemas.openxmlformats.org/officeDocument/2006/relationships/oleObject" Target="embeddings/oleObject9.bin"/><Relationship Id="rId48" Type="http://schemas.openxmlformats.org/officeDocument/2006/relationships/image" Target="media/image19.wmf"/><Relationship Id="rId56" Type="http://schemas.openxmlformats.org/officeDocument/2006/relationships/oleObject" Target="embeddings/oleObject16.bin"/><Relationship Id="rId64" Type="http://schemas.openxmlformats.org/officeDocument/2006/relationships/oleObject" Target="embeddings/oleObject20.bin"/><Relationship Id="rId69" Type="http://schemas.openxmlformats.org/officeDocument/2006/relationships/image" Target="media/image29.wmf"/><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iala-aism@wanadoo.fr" TargetMode="External"/><Relationship Id="rId17" Type="http://schemas.openxmlformats.org/officeDocument/2006/relationships/image" Target="media/image5.png"/><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1.xml"/><Relationship Id="rId46" Type="http://schemas.openxmlformats.org/officeDocument/2006/relationships/image" Target="media/image18.wmf"/><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footer" Target="footer3.xml"/><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CA1A3-6362-4AD0-8930-3B73953E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15310</Words>
  <Characters>87270</Characters>
  <Application>Microsoft Office Word</Application>
  <DocSecurity>0</DocSecurity>
  <Lines>727</Lines>
  <Paragraphs>204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102376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2</cp:revision>
  <cp:lastPrinted>2014-09-16T15:44:00Z</cp:lastPrinted>
  <dcterms:created xsi:type="dcterms:W3CDTF">2014-09-23T15:56:00Z</dcterms:created>
  <dcterms:modified xsi:type="dcterms:W3CDTF">2014-09-23T15:56:00Z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